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2B528" w14:textId="77777777" w:rsidR="00F139AD" w:rsidRPr="007E51D2" w:rsidRDefault="00F139AD" w:rsidP="00F139A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FF0000"/>
          <w:sz w:val="22"/>
          <w:szCs w:val="22"/>
          <w:lang w:bidi="ar-SA"/>
        </w:rPr>
      </w:pPr>
      <w:r w:rsidRPr="007E51D2">
        <w:rPr>
          <w:rFonts w:ascii="GHEA Grapalat" w:hAnsi="GHEA Grapalat" w:cs="Courier New"/>
          <w:color w:val="FF0000"/>
          <w:sz w:val="22"/>
          <w:szCs w:val="22"/>
          <w:lang w:bidi="ar-SA"/>
        </w:rPr>
        <w:t>Этот процесс закупки организован в рамках программ субсидирования, реализуемых правительством РА. Финансирование осуществляется из муниципального и государственного бюджетов соответственно в рассрочку. Оплата за выполнение работ первоначально осуществляется в размере доли общины, затем после представления документов, удостоверяющих обоснованность остальных работ, и после получения финансовых средств финансирование осуществляется в размере доли государственный бюджет.</w:t>
      </w:r>
    </w:p>
    <w:p w14:paraId="300CAA9B" w14:textId="77777777" w:rsidR="00F139AD" w:rsidRDefault="00F139AD" w:rsidP="00F139AD">
      <w:pPr>
        <w:pStyle w:val="a3"/>
        <w:widowControl w:val="0"/>
        <w:spacing w:after="160" w:line="240" w:lineRule="auto"/>
        <w:ind w:firstLine="0"/>
        <w:jc w:val="center"/>
        <w:rPr>
          <w:rFonts w:ascii="GHEA Grapalat" w:hAnsi="GHEA Grapalat"/>
          <w:i w:val="0"/>
          <w:sz w:val="24"/>
          <w:szCs w:val="24"/>
        </w:rPr>
      </w:pPr>
    </w:p>
    <w:p w14:paraId="70F9C570" w14:textId="77777777" w:rsidR="00F139AD" w:rsidRPr="009044F1" w:rsidRDefault="00F139AD" w:rsidP="00F139A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9183E51" w14:textId="77777777" w:rsidR="00F139AD" w:rsidRPr="00BA7128" w:rsidRDefault="00F139AD" w:rsidP="00F139A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14:paraId="721B812A" w14:textId="77777777" w:rsidR="00F139AD" w:rsidRPr="009044F1" w:rsidRDefault="00F139AD" w:rsidP="00F139AD">
      <w:pPr>
        <w:pStyle w:val="a3"/>
        <w:widowControl w:val="0"/>
        <w:spacing w:after="160" w:line="240" w:lineRule="auto"/>
        <w:ind w:firstLine="0"/>
        <w:jc w:val="center"/>
        <w:rPr>
          <w:rFonts w:ascii="GHEA Grapalat" w:hAnsi="GHEA Grapalat"/>
          <w:i w:val="0"/>
          <w:sz w:val="24"/>
          <w:szCs w:val="24"/>
        </w:rPr>
      </w:pPr>
    </w:p>
    <w:p w14:paraId="24371D00" w14:textId="09E50A72" w:rsidR="00F139AD" w:rsidRPr="009044F1" w:rsidRDefault="00F139AD" w:rsidP="00F139A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w:t>
      </w:r>
      <w:r w:rsidRPr="00056718">
        <w:rPr>
          <w:rFonts w:ascii="GHEA Grapalat" w:hAnsi="GHEA Grapalat"/>
          <w:i w:val="0"/>
          <w:sz w:val="24"/>
          <w:szCs w:val="24"/>
        </w:rPr>
        <w:t>Решением Оценочной Комиссии от "</w:t>
      </w:r>
      <w:r w:rsidR="00056718" w:rsidRPr="00056718">
        <w:rPr>
          <w:rFonts w:ascii="GHEA Grapalat" w:hAnsi="GHEA Grapalat"/>
          <w:i w:val="0"/>
          <w:sz w:val="24"/>
          <w:szCs w:val="24"/>
        </w:rPr>
        <w:t>02</w:t>
      </w:r>
      <w:r w:rsidRPr="00056718">
        <w:rPr>
          <w:rFonts w:ascii="GHEA Grapalat" w:hAnsi="GHEA Grapalat"/>
          <w:i w:val="0"/>
          <w:sz w:val="24"/>
          <w:szCs w:val="24"/>
        </w:rPr>
        <w:t>"</w:t>
      </w:r>
      <w:r w:rsidRPr="00056718">
        <w:rPr>
          <w:rFonts w:ascii="GHEA Grapalat" w:hAnsi="GHEA Grapalat"/>
          <w:i w:val="0"/>
          <w:color w:val="FF0000"/>
          <w:sz w:val="24"/>
          <w:szCs w:val="24"/>
        </w:rPr>
        <w:t xml:space="preserve"> </w:t>
      </w:r>
      <w:r w:rsidR="00056718" w:rsidRPr="00056718">
        <w:rPr>
          <w:rFonts w:ascii="GHEA Grapalat" w:hAnsi="GHEA Grapalat"/>
          <w:i w:val="0"/>
          <w:sz w:val="24"/>
          <w:szCs w:val="24"/>
        </w:rPr>
        <w:t>08</w:t>
      </w:r>
      <w:r w:rsidRPr="00056718">
        <w:rPr>
          <w:rFonts w:ascii="GHEA Grapalat" w:hAnsi="GHEA Grapalat"/>
          <w:i w:val="0"/>
          <w:sz w:val="24"/>
          <w:szCs w:val="24"/>
        </w:rPr>
        <w:t xml:space="preserve">" 2023 года </w:t>
      </w:r>
      <w:r w:rsidRPr="00056718">
        <w:rPr>
          <w:rFonts w:ascii="GHEA Grapalat" w:hAnsi="GHEA Grapalat"/>
          <w:i w:val="0"/>
        </w:rPr>
        <w:t>№</w:t>
      </w:r>
      <w:r w:rsidRPr="00056718">
        <w:rPr>
          <w:rFonts w:ascii="GHEA Grapalat" w:hAnsi="GHEA Grapalat"/>
          <w:i w:val="0"/>
          <w:sz w:val="24"/>
          <w:szCs w:val="24"/>
        </w:rPr>
        <w:t>"1"</w:t>
      </w:r>
      <w:r w:rsidRPr="009044F1">
        <w:rPr>
          <w:rFonts w:ascii="GHEA Grapalat" w:hAnsi="GHEA Grapalat"/>
          <w:i w:val="0"/>
          <w:sz w:val="24"/>
          <w:szCs w:val="24"/>
        </w:rPr>
        <w:t xml:space="preserve"> </w:t>
      </w:r>
    </w:p>
    <w:p w14:paraId="71603C79" w14:textId="77777777" w:rsidR="00F139AD" w:rsidRPr="000B1DC3" w:rsidRDefault="00F139AD" w:rsidP="00F139AD">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7E51D2">
        <w:rPr>
          <w:rFonts w:ascii="GHEA Grapalat" w:hAnsi="GHEA Grapalat"/>
          <w:b/>
          <w:i w:val="0"/>
          <w:sz w:val="24"/>
          <w:szCs w:val="24"/>
        </w:rPr>
        <w:t>АМХХ-БМАШДШБ-23/0</w:t>
      </w:r>
      <w:r w:rsidR="000B1DC3">
        <w:rPr>
          <w:rFonts w:ascii="GHEA Grapalat" w:hAnsi="GHEA Grapalat"/>
          <w:b/>
          <w:i w:val="0"/>
          <w:sz w:val="24"/>
          <w:szCs w:val="24"/>
          <w:lang w:val="hy-AM"/>
        </w:rPr>
        <w:t>1</w:t>
      </w:r>
    </w:p>
    <w:p w14:paraId="13FCE5FF" w14:textId="77777777" w:rsidR="00F139AD" w:rsidRPr="009044F1" w:rsidRDefault="00F139AD" w:rsidP="00F139AD">
      <w:pPr>
        <w:pStyle w:val="a3"/>
        <w:widowControl w:val="0"/>
        <w:spacing w:after="160" w:line="240" w:lineRule="auto"/>
        <w:rPr>
          <w:rFonts w:ascii="GHEA Grapalat" w:hAnsi="GHEA Grapalat"/>
          <w:i w:val="0"/>
          <w:sz w:val="24"/>
          <w:szCs w:val="24"/>
        </w:rPr>
      </w:pPr>
    </w:p>
    <w:p w14:paraId="68101AD0" w14:textId="77777777" w:rsidR="00F139AD" w:rsidRPr="009044F1" w:rsidRDefault="00F139AD" w:rsidP="00F139AD">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Заказчик </w:t>
      </w:r>
      <w:r w:rsidRPr="007E51D2">
        <w:rPr>
          <w:rFonts w:ascii="GHEA Grapalat" w:hAnsi="GHEA Grapalat"/>
          <w:b/>
          <w:i w:val="0"/>
          <w:sz w:val="24"/>
          <w:szCs w:val="24"/>
        </w:rPr>
        <w:t>Хойский общественный зал</w:t>
      </w:r>
      <w:r w:rsidRPr="009044F1">
        <w:rPr>
          <w:rFonts w:ascii="GHEA Grapalat" w:hAnsi="GHEA Grapalat"/>
          <w:i w:val="0"/>
          <w:sz w:val="24"/>
          <w:szCs w:val="24"/>
        </w:rPr>
        <w:t>, находящийся по адресу:</w:t>
      </w:r>
      <w:r>
        <w:rPr>
          <w:rFonts w:ascii="GHEA Grapalat" w:hAnsi="GHEA Grapalat"/>
          <w:i w:val="0"/>
          <w:sz w:val="24"/>
          <w:szCs w:val="24"/>
        </w:rPr>
        <w:t xml:space="preserve"> </w:t>
      </w:r>
      <w:r w:rsidRPr="007E51D2">
        <w:rPr>
          <w:rFonts w:ascii="GHEA Grapalat" w:hAnsi="GHEA Grapalat"/>
          <w:b/>
          <w:i w:val="0"/>
          <w:sz w:val="24"/>
          <w:szCs w:val="24"/>
        </w:rPr>
        <w:t>РА, Армавирский марз, г. Гехакерт, 30 М. Маштоца</w:t>
      </w:r>
      <w:r>
        <w:rPr>
          <w:rFonts w:ascii="GHEA Grapalat" w:hAnsi="GHEA Grapalat"/>
          <w:i w:val="0"/>
          <w:sz w:val="24"/>
          <w:szCs w:val="24"/>
        </w:rPr>
        <w:t>,объявляет</w:t>
      </w:r>
      <w:r w:rsidRPr="007B0562">
        <w:rPr>
          <w:rFonts w:ascii="GHEA Grapalat" w:hAnsi="GHEA Grapalat"/>
          <w:i w:val="0"/>
          <w:sz w:val="24"/>
          <w:szCs w:val="24"/>
        </w:rPr>
        <w:t xml:space="preserve">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 </w:t>
      </w:r>
    </w:p>
    <w:p w14:paraId="4CE179B9" w14:textId="77777777" w:rsidR="00F139AD" w:rsidRPr="003D336C" w:rsidRDefault="00F139AD" w:rsidP="00F139AD">
      <w:pPr>
        <w:pStyle w:val="HTML"/>
        <w:shd w:val="clear" w:color="auto" w:fill="F8F9FA"/>
        <w:rPr>
          <w:rFonts w:ascii="GHEA Grapalat" w:hAnsi="GHEA Grapalat" w:cs="Times New Roman"/>
          <w:sz w:val="24"/>
          <w:szCs w:val="24"/>
          <w:lang w:bidi="ru-RU"/>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Pr>
          <w:sz w:val="24"/>
          <w:szCs w:val="24"/>
          <w:lang w:val="en-US"/>
        </w:rPr>
        <w:t> </w:t>
      </w:r>
      <w:r w:rsidRPr="00782D60">
        <w:rPr>
          <w:rFonts w:ascii="GHEA Grapalat" w:hAnsi="GHEA Grapalat"/>
          <w:spacing w:val="6"/>
          <w:sz w:val="24"/>
          <w:szCs w:val="24"/>
        </w:rPr>
        <w:t>установленном</w:t>
      </w:r>
      <w:r w:rsidRPr="00782D60">
        <w:rPr>
          <w:spacing w:val="6"/>
          <w:sz w:val="24"/>
          <w:szCs w:val="24"/>
          <w:lang w:val="en-US"/>
        </w:rPr>
        <w:t> </w:t>
      </w:r>
      <w:r w:rsidRPr="00782D60">
        <w:rPr>
          <w:rFonts w:ascii="GHEA Grapalat" w:hAnsi="GHEA Grapalat"/>
          <w:spacing w:val="6"/>
          <w:sz w:val="24"/>
          <w:szCs w:val="24"/>
        </w:rPr>
        <w:t>порядке будет предложе</w:t>
      </w:r>
      <w:r>
        <w:rPr>
          <w:rFonts w:ascii="GHEA Grapalat" w:hAnsi="GHEA Grapalat"/>
          <w:spacing w:val="6"/>
          <w:sz w:val="24"/>
          <w:szCs w:val="24"/>
        </w:rPr>
        <w:t xml:space="preserve">но заключить </w:t>
      </w:r>
      <w:r w:rsidR="00593E88" w:rsidRPr="00593E88">
        <w:rPr>
          <w:rFonts w:ascii="GHEA Grapalat" w:hAnsi="GHEA Grapalat" w:cs="Times New Roman"/>
          <w:b/>
          <w:sz w:val="24"/>
          <w:szCs w:val="24"/>
          <w:lang w:bidi="ru-RU"/>
        </w:rPr>
        <w:t>Строительные работы внутренних оросительных водопроводов</w:t>
      </w:r>
      <w:r w:rsidRPr="00593E88">
        <w:rPr>
          <w:rFonts w:ascii="GHEA Grapalat" w:hAnsi="GHEA Grapalat" w:cs="Times New Roman"/>
          <w:b/>
          <w:sz w:val="24"/>
          <w:szCs w:val="24"/>
          <w:lang w:bidi="ru-RU"/>
        </w:rPr>
        <w:t xml:space="preserve"> </w:t>
      </w:r>
      <w:r w:rsidRPr="003D336C">
        <w:rPr>
          <w:rFonts w:ascii="GHEA Grapalat" w:hAnsi="GHEA Grapalat" w:cs="Times New Roman"/>
          <w:sz w:val="24"/>
          <w:szCs w:val="24"/>
          <w:lang w:bidi="ru-RU"/>
        </w:rPr>
        <w:t xml:space="preserve">для нужд общины </w:t>
      </w:r>
      <w:r w:rsidRPr="007E51D2">
        <w:rPr>
          <w:rFonts w:ascii="GHEA Grapalat" w:hAnsi="GHEA Grapalat"/>
          <w:b/>
          <w:sz w:val="24"/>
          <w:szCs w:val="24"/>
        </w:rPr>
        <w:t>Хойский общественный зал</w:t>
      </w:r>
      <w:r w:rsidRPr="00CC108A">
        <w:rPr>
          <w:rFonts w:ascii="GHEA Grapalat" w:hAnsi="GHEA Grapalat" w:cs="Times New Roman"/>
          <w:sz w:val="24"/>
          <w:szCs w:val="24"/>
          <w:lang w:bidi="ru-RU"/>
        </w:rPr>
        <w:t xml:space="preserve"> (далее — договор).</w:t>
      </w:r>
      <w:r w:rsidRPr="003D336C">
        <w:rPr>
          <w:rFonts w:ascii="GHEA Grapalat" w:hAnsi="GHEA Grapalat" w:cs="Times New Roman"/>
          <w:sz w:val="24"/>
          <w:szCs w:val="24"/>
          <w:lang w:bidi="ru-RU"/>
        </w:rPr>
        <w:t xml:space="preserve"> </w:t>
      </w:r>
    </w:p>
    <w:p w14:paraId="01079816" w14:textId="77777777" w:rsidR="00F139AD" w:rsidRPr="003B460F" w:rsidRDefault="00F139AD" w:rsidP="00F139AD">
      <w:pPr>
        <w:pStyle w:val="HTML"/>
        <w:shd w:val="clear" w:color="auto" w:fill="F8F9FA"/>
        <w:contextualSpacing/>
        <w:rPr>
          <w:rStyle w:val="70"/>
          <w:rFonts w:ascii="GHEA Grapalat" w:hAnsi="GHEA Grapalat"/>
          <w:b w:val="0"/>
          <w:sz w:val="24"/>
          <w:szCs w:val="24"/>
          <w:lang w:bidi="ar-SA"/>
        </w:rPr>
      </w:pPr>
    </w:p>
    <w:p w14:paraId="1B622A5C" w14:textId="77777777" w:rsidR="00F139AD" w:rsidRPr="009044F1" w:rsidRDefault="00F139AD" w:rsidP="00F139A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FFFBEE7" w14:textId="77777777" w:rsidR="00F139AD" w:rsidRPr="003F762C" w:rsidRDefault="00F139AD" w:rsidP="00F139A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ценовое </w:t>
      </w:r>
      <w:r w:rsidRPr="003F762C">
        <w:rPr>
          <w:rFonts w:ascii="GHEA Grapalat" w:hAnsi="GHEA Grapalat"/>
          <w:i w:val="0"/>
          <w:sz w:val="24"/>
          <w:szCs w:val="24"/>
        </w:rPr>
        <w:lastRenderedPageBreak/>
        <w:t>предложение</w:t>
      </w:r>
      <w:r>
        <w:rPr>
          <w:rFonts w:ascii="GHEA Grapalat" w:hAnsi="GHEA Grapalat"/>
          <w:i w:val="0"/>
          <w:sz w:val="24"/>
          <w:szCs w:val="24"/>
        </w:rPr>
        <w:t>.</w:t>
      </w:r>
    </w:p>
    <w:p w14:paraId="314B5ABB" w14:textId="77777777" w:rsidR="00F139AD" w:rsidRPr="009044F1" w:rsidRDefault="00F139AD" w:rsidP="00F139A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32E4799C" w14:textId="2318F3A4" w:rsidR="00F139AD" w:rsidRPr="00AA7C90" w:rsidRDefault="00F139AD" w:rsidP="00F139AD">
      <w:pPr>
        <w:pStyle w:val="HTML"/>
        <w:shd w:val="clear" w:color="auto" w:fill="F8F9FA"/>
        <w:spacing w:line="540" w:lineRule="atLeast"/>
        <w:rPr>
          <w:rFonts w:ascii="inherit" w:hAnsi="inherit"/>
          <w:color w:val="202124"/>
          <w:sz w:val="42"/>
          <w:szCs w:val="42"/>
        </w:rPr>
      </w:pPr>
      <w:r w:rsidRPr="009044F1">
        <w:rPr>
          <w:rFonts w:ascii="GHEA Grapalat" w:hAnsi="GHEA Grapalat"/>
          <w:sz w:val="24"/>
          <w:szCs w:val="24"/>
        </w:rPr>
        <w:t xml:space="preserve">Заявки на </w:t>
      </w:r>
      <w:r>
        <w:rPr>
          <w:rFonts w:ascii="GHEA Grapalat" w:hAnsi="GHEA Grapalat"/>
          <w:sz w:val="24"/>
          <w:szCs w:val="24"/>
        </w:rPr>
        <w:t>настоящую процедуру</w:t>
      </w:r>
      <w:r w:rsidRPr="009044F1">
        <w:rPr>
          <w:rFonts w:ascii="GHEA Grapalat" w:hAnsi="GHEA Grapalat"/>
          <w:sz w:val="24"/>
          <w:szCs w:val="24"/>
        </w:rPr>
        <w:t xml:space="preserve"> необходимо подать в электронной форме, </w:t>
      </w:r>
      <w:r w:rsidRPr="00056718">
        <w:rPr>
          <w:rFonts w:ascii="GHEA Grapalat" w:hAnsi="GHEA Grapalat"/>
          <w:sz w:val="24"/>
          <w:szCs w:val="24"/>
        </w:rPr>
        <w:t xml:space="preserve">посредством системы электронных закупок), до </w:t>
      </w:r>
      <w:r w:rsidRPr="00056718">
        <w:rPr>
          <w:rFonts w:ascii="GHEA Grapalat" w:hAnsi="GHEA Grapalat"/>
          <w:i/>
          <w:sz w:val="24"/>
          <w:szCs w:val="24"/>
        </w:rPr>
        <w:t>1</w:t>
      </w:r>
      <w:r w:rsidRPr="00056718">
        <w:rPr>
          <w:rFonts w:ascii="GHEA Grapalat" w:hAnsi="GHEA Grapalat"/>
          <w:i/>
          <w:sz w:val="24"/>
          <w:szCs w:val="24"/>
          <w:lang w:val="hy-AM"/>
        </w:rPr>
        <w:t>1</w:t>
      </w:r>
      <w:r w:rsidR="00593E88" w:rsidRPr="00056718">
        <w:rPr>
          <w:rFonts w:ascii="GHEA Grapalat" w:hAnsi="GHEA Grapalat"/>
          <w:i/>
          <w:sz w:val="24"/>
          <w:szCs w:val="24"/>
        </w:rPr>
        <w:t>:00 часов 40</w:t>
      </w:r>
      <w:r w:rsidRPr="00056718">
        <w:rPr>
          <w:rFonts w:ascii="GHEA Grapalat" w:hAnsi="GHEA Grapalat"/>
          <w:sz w:val="24"/>
          <w:szCs w:val="24"/>
        </w:rPr>
        <w:t xml:space="preserve">-ого дня с даты опубликования настоящего объявления, </w:t>
      </w:r>
      <w:r w:rsidR="00056718" w:rsidRPr="00056718">
        <w:rPr>
          <w:rFonts w:ascii="GHEA Grapalat" w:hAnsi="GHEA Grapalat"/>
          <w:i/>
          <w:sz w:val="24"/>
          <w:szCs w:val="24"/>
        </w:rPr>
        <w:t>1</w:t>
      </w:r>
      <w:r w:rsidR="00090702">
        <w:rPr>
          <w:rFonts w:ascii="GHEA Grapalat" w:hAnsi="GHEA Grapalat"/>
          <w:i/>
          <w:sz w:val="24"/>
          <w:szCs w:val="24"/>
        </w:rPr>
        <w:t>3</w:t>
      </w:r>
      <w:r w:rsidR="00056718" w:rsidRPr="00056718">
        <w:rPr>
          <w:rFonts w:ascii="GHEA Grapalat" w:hAnsi="GHEA Grapalat"/>
          <w:i/>
          <w:sz w:val="24"/>
          <w:szCs w:val="24"/>
        </w:rPr>
        <w:t>.09.2023</w:t>
      </w:r>
      <w:r w:rsidRPr="00056718">
        <w:rPr>
          <w:rFonts w:ascii="GHEA Grapalat" w:hAnsi="GHEA Grapalat"/>
          <w:sz w:val="24"/>
          <w:szCs w:val="24"/>
        </w:rPr>
        <w:t>.</w:t>
      </w:r>
    </w:p>
    <w:p w14:paraId="021A2450" w14:textId="77777777" w:rsidR="00F139AD" w:rsidRPr="001B32D9" w:rsidRDefault="00F139AD" w:rsidP="00F139A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3FEFC999" w14:textId="528EDB85" w:rsidR="00F139AD" w:rsidRPr="001B32D9" w:rsidRDefault="00F139AD" w:rsidP="00F139AD">
      <w:pPr>
        <w:pStyle w:val="a3"/>
        <w:widowControl w:val="0"/>
        <w:spacing w:after="160" w:line="240" w:lineRule="auto"/>
        <w:ind w:firstLine="0"/>
        <w:contextualSpacing/>
        <w:rPr>
          <w:rFonts w:ascii="GHEA Grapalat" w:hAnsi="GHEA Grapalat"/>
          <w:i w:val="0"/>
          <w:sz w:val="24"/>
          <w:szCs w:val="24"/>
        </w:rPr>
      </w:pPr>
      <w:r w:rsidRPr="009044F1">
        <w:rPr>
          <w:rFonts w:ascii="GHEA Grapalat" w:hAnsi="GHEA Grapalat"/>
          <w:i w:val="0"/>
          <w:sz w:val="24"/>
          <w:szCs w:val="24"/>
        </w:rPr>
        <w:t xml:space="preserve">, </w:t>
      </w:r>
      <w:r>
        <w:rPr>
          <w:rFonts w:ascii="GHEA Grapalat" w:hAnsi="GHEA Grapalat"/>
          <w:i w:val="0"/>
          <w:sz w:val="24"/>
          <w:szCs w:val="24"/>
          <w:lang w:val="hy-AM"/>
        </w:rPr>
        <w:t>11</w:t>
      </w:r>
      <w:r>
        <w:rPr>
          <w:rFonts w:ascii="GHEA Grapalat" w:hAnsi="GHEA Grapalat"/>
          <w:i w:val="0"/>
          <w:sz w:val="24"/>
          <w:szCs w:val="24"/>
        </w:rPr>
        <w:t xml:space="preserve">:00 часов на </w:t>
      </w:r>
      <w:r w:rsidR="00056718">
        <w:rPr>
          <w:rFonts w:ascii="GHEA Grapalat" w:hAnsi="GHEA Grapalat"/>
          <w:i w:val="0"/>
          <w:sz w:val="24"/>
          <w:szCs w:val="24"/>
        </w:rPr>
        <w:t>40</w:t>
      </w:r>
      <w:r w:rsidRPr="00E86311">
        <w:rPr>
          <w:rFonts w:ascii="GHEA Grapalat" w:hAnsi="GHEA Grapalat"/>
          <w:i w:val="0"/>
          <w:sz w:val="24"/>
          <w:szCs w:val="24"/>
        </w:rPr>
        <w:t xml:space="preserve">-ого дня со дня </w:t>
      </w:r>
      <w:r w:rsidRPr="009044F1">
        <w:rPr>
          <w:rFonts w:ascii="GHEA Grapalat" w:hAnsi="GHEA Grapalat"/>
          <w:i w:val="0"/>
          <w:sz w:val="24"/>
          <w:szCs w:val="24"/>
        </w:rPr>
        <w:t>опубл</w:t>
      </w:r>
      <w:r>
        <w:rPr>
          <w:rFonts w:ascii="GHEA Grapalat" w:hAnsi="GHEA Grapalat"/>
          <w:i w:val="0"/>
          <w:sz w:val="24"/>
          <w:szCs w:val="24"/>
        </w:rPr>
        <w:t>икования настоящего объявления.</w:t>
      </w:r>
    </w:p>
    <w:p w14:paraId="6D15BB13" w14:textId="77777777" w:rsidR="00F139AD" w:rsidRPr="001B32D9" w:rsidRDefault="00F139AD" w:rsidP="00F139A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w:t>
      </w:r>
      <w:r w:rsidRPr="007E51D2">
        <w:rPr>
          <w:rFonts w:ascii="GHEA Grapalat" w:hAnsi="GHEA Grapalat"/>
          <w:b/>
          <w:i w:val="0"/>
          <w:sz w:val="24"/>
          <w:szCs w:val="24"/>
        </w:rPr>
        <w:t xml:space="preserve"> РА, А</w:t>
      </w:r>
      <w:r>
        <w:rPr>
          <w:rFonts w:ascii="GHEA Grapalat" w:hAnsi="GHEA Grapalat"/>
          <w:b/>
          <w:i w:val="0"/>
          <w:sz w:val="24"/>
          <w:szCs w:val="24"/>
        </w:rPr>
        <w:t>рмавирский марз, г. Гехакерт, 36</w:t>
      </w:r>
      <w:r w:rsidRPr="007E51D2">
        <w:rPr>
          <w:rFonts w:ascii="GHEA Grapalat" w:hAnsi="GHEA Grapalat"/>
          <w:b/>
          <w:i w:val="0"/>
          <w:sz w:val="24"/>
          <w:szCs w:val="24"/>
        </w:rPr>
        <w:t xml:space="preserve"> М. Маштоца</w:t>
      </w:r>
      <w:r>
        <w:rPr>
          <w:rFonts w:ascii="GHEA Grapalat" w:hAnsi="GHEA Grapalat"/>
          <w:i w:val="0"/>
          <w:sz w:val="24"/>
          <w:szCs w:val="24"/>
        </w:rPr>
        <w:t>,</w:t>
      </w:r>
      <w:r w:rsidRPr="00130CD2">
        <w:rPr>
          <w:rFonts w:ascii="GHEA Grapalat" w:hAnsi="GHEA Grapalat"/>
          <w:i w:val="0"/>
          <w:sz w:val="24"/>
          <w:szCs w:val="24"/>
        </w:rPr>
        <w:t>" и гражданским процессуальным кодексом РА.</w:t>
      </w:r>
    </w:p>
    <w:p w14:paraId="75B6C1CF" w14:textId="77777777" w:rsidR="00F139AD" w:rsidRPr="003A1EBB" w:rsidRDefault="00F139AD" w:rsidP="00F139A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7F36106A" w14:textId="77777777" w:rsidR="00F139AD" w:rsidRPr="007E51D2" w:rsidRDefault="00F139AD" w:rsidP="00F139AD">
      <w:pPr>
        <w:pStyle w:val="a3"/>
        <w:widowControl w:val="0"/>
        <w:spacing w:after="160" w:line="240" w:lineRule="auto"/>
        <w:ind w:firstLine="0"/>
        <w:rPr>
          <w:rFonts w:ascii="GHEA Grapalat" w:hAnsi="GHEA Grapalat"/>
          <w:b/>
          <w:i w:val="0"/>
          <w:sz w:val="24"/>
          <w:szCs w:val="24"/>
          <w:highlight w:val="yellow"/>
        </w:rPr>
      </w:pPr>
      <w:r w:rsidRPr="007E51D2">
        <w:rPr>
          <w:rFonts w:ascii="GHEA Grapalat" w:hAnsi="GHEA Grapalat"/>
          <w:b/>
          <w:i w:val="0"/>
          <w:sz w:val="24"/>
          <w:szCs w:val="24"/>
        </w:rPr>
        <w:t>Шогик Погосян</w:t>
      </w:r>
      <w:r w:rsidRPr="007E51D2">
        <w:rPr>
          <w:rFonts w:ascii="GHEA Grapalat" w:hAnsi="GHEA Grapalat"/>
          <w:b/>
          <w:i w:val="0"/>
          <w:sz w:val="24"/>
          <w:szCs w:val="24"/>
          <w:highlight w:val="yellow"/>
        </w:rPr>
        <w:t xml:space="preserve"> </w:t>
      </w:r>
    </w:p>
    <w:p w14:paraId="5820BA34" w14:textId="77777777" w:rsidR="00F139AD" w:rsidRPr="007E51D2" w:rsidRDefault="00F139AD" w:rsidP="00F139AD">
      <w:pPr>
        <w:pStyle w:val="a3"/>
        <w:widowControl w:val="0"/>
        <w:spacing w:after="160" w:line="240" w:lineRule="auto"/>
        <w:ind w:left="1701" w:firstLine="0"/>
        <w:jc w:val="center"/>
        <w:rPr>
          <w:rFonts w:ascii="GHEA Grapalat" w:hAnsi="GHEA Grapalat"/>
          <w:b/>
          <w:i w:val="0"/>
          <w:color w:val="FF0000"/>
          <w:sz w:val="24"/>
          <w:szCs w:val="24"/>
        </w:rPr>
      </w:pPr>
      <w:r w:rsidRPr="00056718">
        <w:rPr>
          <w:rFonts w:ascii="GHEA Grapalat" w:hAnsi="GHEA Grapalat"/>
          <w:i w:val="0"/>
          <w:color w:val="FF0000"/>
          <w:sz w:val="24"/>
          <w:szCs w:val="24"/>
        </w:rPr>
        <w:t>Закупка осуществляется на основании статьи 15, части 6 Закона РА "О закупках".</w:t>
      </w:r>
    </w:p>
    <w:p w14:paraId="7A9434EE" w14:textId="25A43037" w:rsidR="00F139AD" w:rsidRPr="00056718" w:rsidRDefault="00F139AD" w:rsidP="00F139AD">
      <w:pPr>
        <w:pStyle w:val="a3"/>
        <w:widowControl w:val="0"/>
        <w:spacing w:after="160" w:line="240" w:lineRule="auto"/>
        <w:ind w:left="1701" w:firstLine="0"/>
        <w:rPr>
          <w:rFonts w:ascii="GHEA Grapalat" w:hAnsi="GHEA Grapalat"/>
          <w:b/>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b/>
          <w:i w:val="0"/>
          <w:sz w:val="24"/>
          <w:szCs w:val="24"/>
          <w:lang w:val="hy-AM"/>
        </w:rPr>
        <w:t>060-888-999</w:t>
      </w:r>
      <w:r w:rsidR="00056718">
        <w:rPr>
          <w:rFonts w:ascii="GHEA Grapalat" w:hAnsi="GHEA Grapalat"/>
          <w:b/>
          <w:i w:val="0"/>
          <w:sz w:val="24"/>
          <w:szCs w:val="24"/>
        </w:rPr>
        <w:t>/90/</w:t>
      </w:r>
    </w:p>
    <w:p w14:paraId="22BF78B6" w14:textId="77777777" w:rsidR="00F139AD" w:rsidRPr="00A5076B" w:rsidRDefault="00F139AD" w:rsidP="00F139AD">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 xml:space="preserve">Электронная почта </w:t>
      </w:r>
      <w:r w:rsidRPr="00DF6951">
        <w:rPr>
          <w:rFonts w:ascii="GHEA Grapalat" w:hAnsi="GHEA Grapalat"/>
          <w:b/>
          <w:bCs/>
          <w:i w:val="0"/>
          <w:color w:val="333333"/>
          <w:sz w:val="22"/>
          <w:szCs w:val="22"/>
          <w:lang w:val="af-ZA"/>
        </w:rPr>
        <w:t>poghosyan2013@list.ru</w:t>
      </w:r>
    </w:p>
    <w:p w14:paraId="2686A779" w14:textId="77777777" w:rsidR="00F139AD" w:rsidRPr="007E51D2" w:rsidRDefault="00F139AD" w:rsidP="00F139AD">
      <w:pPr>
        <w:pStyle w:val="a3"/>
        <w:widowControl w:val="0"/>
        <w:spacing w:line="240" w:lineRule="auto"/>
        <w:ind w:left="1701" w:firstLine="0"/>
        <w:jc w:val="left"/>
        <w:rPr>
          <w:rFonts w:ascii="GHEA Grapalat" w:hAnsi="GHEA Grapalat"/>
          <w:b/>
          <w:i w:val="0"/>
          <w:sz w:val="24"/>
          <w:szCs w:val="24"/>
        </w:rPr>
      </w:pPr>
      <w:r w:rsidRPr="009044F1">
        <w:rPr>
          <w:rFonts w:ascii="GHEA Grapalat" w:hAnsi="GHEA Grapalat"/>
          <w:i w:val="0"/>
          <w:sz w:val="24"/>
          <w:szCs w:val="24"/>
        </w:rPr>
        <w:t xml:space="preserve">Заказчик </w:t>
      </w:r>
      <w:r w:rsidRPr="00370604">
        <w:rPr>
          <w:rFonts w:ascii="GHEA Grapalat" w:hAnsi="GHEA Grapalat"/>
          <w:i w:val="0"/>
          <w:sz w:val="24"/>
          <w:szCs w:val="24"/>
        </w:rPr>
        <w:t xml:space="preserve">муниципалитет </w:t>
      </w:r>
      <w:r w:rsidRPr="007E51D2">
        <w:rPr>
          <w:rFonts w:ascii="GHEA Grapalat" w:hAnsi="GHEA Grapalat"/>
          <w:b/>
          <w:i w:val="0"/>
          <w:sz w:val="24"/>
          <w:szCs w:val="24"/>
        </w:rPr>
        <w:t>Хойский общественный зал</w:t>
      </w:r>
    </w:p>
    <w:p w14:paraId="16D3A021" w14:textId="77777777" w:rsidR="00F139AD" w:rsidRPr="00D5443D" w:rsidRDefault="00F139AD" w:rsidP="00F139AD">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4FB2DD4A" w14:textId="77777777" w:rsidR="00F139AD" w:rsidRPr="009044F1" w:rsidRDefault="00F139AD" w:rsidP="00F139A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BE04EC7" w14:textId="5722ED48" w:rsidR="00F139AD" w:rsidRPr="00370604" w:rsidRDefault="00F139AD" w:rsidP="00F139AD">
      <w:pPr>
        <w:pStyle w:val="aa"/>
        <w:widowControl w:val="0"/>
        <w:spacing w:after="160"/>
        <w:ind w:right="-7" w:firstLine="567"/>
        <w:jc w:val="right"/>
        <w:rPr>
          <w:rFonts w:ascii="GHEA Grapalat" w:hAnsi="GHEA Grapalat"/>
          <w:i/>
        </w:rPr>
      </w:pPr>
      <w:r>
        <w:rPr>
          <w:rFonts w:ascii="GHEA Grapalat" w:hAnsi="GHEA Grapalat"/>
        </w:rPr>
        <w:t xml:space="preserve">                                             </w:t>
      </w:r>
      <w:r w:rsidRPr="009044F1">
        <w:rPr>
          <w:rFonts w:ascii="GHEA Grapalat" w:hAnsi="GHEA Grapalat"/>
        </w:rPr>
        <w:t>Решением Оценочной комиссии открытого конкурса</w:t>
      </w:r>
      <w:r w:rsidRPr="00370604">
        <w:rPr>
          <w:rFonts w:ascii="GHEA Grapalat" w:hAnsi="GHEA Grapalat" w:cs="Sylfaen"/>
          <w:i/>
        </w:rPr>
        <w:t xml:space="preserve"> </w:t>
      </w:r>
      <w:r w:rsidRPr="00E86311">
        <w:rPr>
          <w:rFonts w:ascii="GHEA Grapalat" w:hAnsi="GHEA Grapalat"/>
          <w:i/>
        </w:rPr>
        <w:t xml:space="preserve">под кодом </w:t>
      </w:r>
      <w:r w:rsidRPr="007E51D2">
        <w:rPr>
          <w:rFonts w:ascii="GHEA Grapalat" w:hAnsi="GHEA Grapalat"/>
          <w:b/>
        </w:rPr>
        <w:t>АМХХ-БМАШДШБ-23/0</w:t>
      </w:r>
      <w:r w:rsidR="00593E88">
        <w:rPr>
          <w:rFonts w:ascii="GHEA Grapalat" w:hAnsi="GHEA Grapalat"/>
          <w:b/>
          <w:lang w:val="hy-AM"/>
        </w:rPr>
        <w:t>1</w:t>
      </w:r>
      <w:r w:rsidRPr="00A5076B">
        <w:rPr>
          <w:rFonts w:ascii="GHEA Grapalat" w:hAnsi="GHEA Grapalat"/>
          <w:i/>
          <w:color w:val="FF0000"/>
        </w:rPr>
        <w:br/>
      </w:r>
      <w:r w:rsidRPr="00370604">
        <w:rPr>
          <w:rFonts w:ascii="GHEA Grapalat" w:hAnsi="GHEA Grapalat"/>
          <w:i/>
        </w:rPr>
        <w:t xml:space="preserve">                                                                                      </w:t>
      </w:r>
      <w:r w:rsidRPr="00056718">
        <w:rPr>
          <w:rFonts w:ascii="GHEA Grapalat" w:hAnsi="GHEA Grapalat"/>
          <w:b/>
          <w:i/>
        </w:rPr>
        <w:t xml:space="preserve">№ 1 от  </w:t>
      </w:r>
      <w:r w:rsidR="00056718" w:rsidRPr="00056718">
        <w:rPr>
          <w:rFonts w:ascii="GHEA Grapalat" w:hAnsi="GHEA Grapalat"/>
          <w:b/>
          <w:i/>
        </w:rPr>
        <w:t>02.08.</w:t>
      </w:r>
      <w:r w:rsidRPr="00056718">
        <w:rPr>
          <w:rFonts w:ascii="GHEA Grapalat" w:hAnsi="GHEA Grapalat"/>
          <w:b/>
          <w:i/>
        </w:rPr>
        <w:t>2023 г</w:t>
      </w:r>
    </w:p>
    <w:p w14:paraId="073AFB8B" w14:textId="77777777" w:rsidR="00F139AD" w:rsidRPr="007E51D2" w:rsidRDefault="00F139AD" w:rsidP="00F139AD">
      <w:pPr>
        <w:pStyle w:val="aa"/>
        <w:widowControl w:val="0"/>
        <w:spacing w:after="160"/>
        <w:ind w:right="-7" w:firstLine="567"/>
        <w:jc w:val="center"/>
        <w:rPr>
          <w:rFonts w:ascii="GHEA Grapalat" w:hAnsi="GHEA Grapalat"/>
          <w:b/>
        </w:rPr>
      </w:pPr>
      <w:r w:rsidRPr="007E51D2">
        <w:rPr>
          <w:rFonts w:ascii="GHEA Grapalat" w:hAnsi="GHEA Grapalat"/>
          <w:b/>
        </w:rPr>
        <w:t>Хойский общественный зал</w:t>
      </w:r>
    </w:p>
    <w:p w14:paraId="7CD0AF67" w14:textId="77777777" w:rsidR="00F139AD" w:rsidRPr="007E51D2" w:rsidRDefault="00F139AD" w:rsidP="00F139AD">
      <w:pPr>
        <w:pStyle w:val="aa"/>
        <w:widowControl w:val="0"/>
        <w:spacing w:after="160"/>
        <w:ind w:right="-7" w:firstLine="567"/>
        <w:jc w:val="center"/>
        <w:rPr>
          <w:rFonts w:ascii="GHEA Grapalat" w:hAnsi="GHEA Grapalat"/>
          <w:b/>
        </w:rPr>
      </w:pPr>
    </w:p>
    <w:p w14:paraId="6CE5ED30" w14:textId="77777777" w:rsidR="00F139AD" w:rsidRPr="007E51D2" w:rsidRDefault="00F139AD" w:rsidP="00F139AD">
      <w:pPr>
        <w:pStyle w:val="aa"/>
        <w:widowControl w:val="0"/>
        <w:spacing w:after="160"/>
        <w:ind w:right="-7" w:firstLine="567"/>
        <w:jc w:val="center"/>
        <w:rPr>
          <w:rFonts w:ascii="GHEA Grapalat" w:hAnsi="GHEA Grapalat"/>
          <w:b/>
        </w:rPr>
      </w:pPr>
    </w:p>
    <w:p w14:paraId="4BC9447F" w14:textId="77777777" w:rsidR="00F139AD" w:rsidRPr="007E51D2" w:rsidRDefault="00F139AD" w:rsidP="00F139AD">
      <w:pPr>
        <w:pStyle w:val="aa"/>
        <w:widowControl w:val="0"/>
        <w:spacing w:after="160"/>
        <w:ind w:right="-7" w:firstLine="567"/>
        <w:jc w:val="center"/>
        <w:rPr>
          <w:rFonts w:ascii="GHEA Grapalat" w:hAnsi="GHEA Grapalat"/>
          <w:b/>
        </w:rPr>
      </w:pPr>
    </w:p>
    <w:p w14:paraId="035591EF" w14:textId="77777777" w:rsidR="00F139AD" w:rsidRPr="007E51D2" w:rsidRDefault="00F139AD" w:rsidP="00F139AD">
      <w:pPr>
        <w:pStyle w:val="aa"/>
        <w:widowControl w:val="0"/>
        <w:spacing w:after="160"/>
        <w:ind w:right="-7" w:firstLine="567"/>
        <w:jc w:val="center"/>
        <w:rPr>
          <w:rFonts w:ascii="GHEA Grapalat" w:hAnsi="GHEA Grapalat"/>
          <w:b/>
        </w:rPr>
      </w:pPr>
    </w:p>
    <w:p w14:paraId="04CC307B" w14:textId="77777777" w:rsidR="00F139AD" w:rsidRPr="007E51D2" w:rsidRDefault="00F139AD" w:rsidP="00F139AD">
      <w:pPr>
        <w:pStyle w:val="aa"/>
        <w:widowControl w:val="0"/>
        <w:spacing w:after="160"/>
        <w:ind w:right="-7" w:firstLine="567"/>
        <w:jc w:val="center"/>
        <w:rPr>
          <w:rFonts w:ascii="GHEA Grapalat" w:hAnsi="GHEA Grapalat"/>
          <w:b/>
        </w:rPr>
      </w:pPr>
      <w:r w:rsidRPr="007E51D2">
        <w:rPr>
          <w:rFonts w:ascii="GHEA Grapalat" w:hAnsi="GHEA Grapalat"/>
          <w:b/>
        </w:rPr>
        <w:t>Х Р А В Е Р</w:t>
      </w:r>
    </w:p>
    <w:p w14:paraId="286C8A12" w14:textId="77777777" w:rsidR="00F139AD" w:rsidRPr="007E51D2" w:rsidRDefault="00F139AD" w:rsidP="00F139AD">
      <w:pPr>
        <w:pStyle w:val="aa"/>
        <w:widowControl w:val="0"/>
        <w:spacing w:after="160"/>
        <w:ind w:right="-7" w:firstLine="567"/>
        <w:jc w:val="center"/>
        <w:rPr>
          <w:rFonts w:ascii="GHEA Grapalat" w:hAnsi="GHEA Grapalat"/>
          <w:b/>
        </w:rPr>
      </w:pPr>
    </w:p>
    <w:p w14:paraId="66F98E88" w14:textId="77777777" w:rsidR="00F139AD" w:rsidRDefault="00593E88" w:rsidP="00F139AD">
      <w:pPr>
        <w:pStyle w:val="HTML"/>
        <w:shd w:val="clear" w:color="auto" w:fill="F8F9FA"/>
        <w:spacing w:line="540" w:lineRule="atLeast"/>
        <w:jc w:val="center"/>
        <w:rPr>
          <w:rFonts w:ascii="GHEA Grapalat" w:hAnsi="GHEA Grapalat"/>
        </w:rPr>
      </w:pPr>
      <w:r w:rsidRPr="00593E88">
        <w:rPr>
          <w:rFonts w:ascii="GHEA Grapalat" w:hAnsi="GHEA Grapalat" w:cs="Times New Roman"/>
          <w:b/>
          <w:sz w:val="24"/>
          <w:szCs w:val="24"/>
          <w:lang w:bidi="ru-RU"/>
        </w:rPr>
        <w:t>ОБЪЯВЛЕН ОТКРЫТЫЙ ТЕНДЕР НА ПРИОБРЕТЕНИЕ РАБОТ ПО СТРОИТЕЛЬСТВУ БЫТОВЫХ ОРОСИТЕЛЬНЫХ ВОДОПРОВОДОВ ДЛЯ НУЖД ХОЙСКОГО СООБЩЕСТВА ГОСУДАРСТВЕННОЕ</w:t>
      </w:r>
      <w:r w:rsidR="00F139AD">
        <w:rPr>
          <w:rFonts w:ascii="GHEA Grapalat" w:hAnsi="GHEA Grapalat"/>
        </w:rPr>
        <w:br w:type="page"/>
      </w:r>
    </w:p>
    <w:p w14:paraId="0EDDE7E0" w14:textId="77777777" w:rsidR="00F139AD" w:rsidRPr="009044F1" w:rsidRDefault="00F139AD" w:rsidP="00F139A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154880" w14:textId="77777777" w:rsidR="00F139AD" w:rsidRPr="00D3436F" w:rsidRDefault="00F139AD" w:rsidP="00F139AD">
      <w:pPr>
        <w:widowControl w:val="0"/>
        <w:spacing w:after="160"/>
        <w:ind w:firstLine="567"/>
        <w:jc w:val="both"/>
        <w:rPr>
          <w:rFonts w:ascii="GHEA Grapalat" w:hAnsi="GHEA Grapalat"/>
          <w:i/>
          <w:lang w:val="hy-AM"/>
        </w:rPr>
      </w:pPr>
    </w:p>
    <w:p w14:paraId="358B4552" w14:textId="77777777" w:rsidR="00F139AD" w:rsidRPr="002C3B05" w:rsidRDefault="00F139AD" w:rsidP="00F139AD">
      <w:pPr>
        <w:jc w:val="both"/>
        <w:rPr>
          <w:rFonts w:ascii="GHEA Grapalat" w:hAnsi="GHEA Grapalat"/>
          <w:i/>
        </w:rPr>
      </w:pPr>
    </w:p>
    <w:p w14:paraId="3AEF2724" w14:textId="77777777" w:rsidR="00F139AD" w:rsidRPr="009044F1" w:rsidRDefault="00F139AD" w:rsidP="00F139AD">
      <w:pPr>
        <w:widowControl w:val="0"/>
        <w:spacing w:after="160"/>
        <w:ind w:firstLine="567"/>
        <w:jc w:val="both"/>
        <w:rPr>
          <w:rFonts w:ascii="GHEA Grapalat" w:hAnsi="GHEA Grapalat"/>
          <w:i/>
        </w:rPr>
      </w:pPr>
    </w:p>
    <w:p w14:paraId="03BD6D71" w14:textId="77777777" w:rsidR="00F139AD" w:rsidRPr="009044F1" w:rsidRDefault="00F139AD" w:rsidP="00F139AD">
      <w:pPr>
        <w:widowControl w:val="0"/>
        <w:spacing w:after="160"/>
        <w:ind w:firstLine="567"/>
        <w:jc w:val="center"/>
        <w:rPr>
          <w:rFonts w:ascii="GHEA Grapalat" w:hAnsi="GHEA Grapalat" w:cs="Sylfaen"/>
          <w:b/>
        </w:rPr>
      </w:pPr>
      <w:r w:rsidRPr="009044F1">
        <w:rPr>
          <w:rFonts w:ascii="GHEA Grapalat" w:hAnsi="GHEA Grapalat"/>
        </w:rPr>
        <w:br w:type="page"/>
      </w:r>
    </w:p>
    <w:p w14:paraId="151C47F8" w14:textId="77777777" w:rsidR="00F139AD" w:rsidRPr="009044F1" w:rsidRDefault="00F139AD" w:rsidP="00F139AD">
      <w:pPr>
        <w:widowControl w:val="0"/>
        <w:spacing w:after="160"/>
        <w:jc w:val="center"/>
        <w:rPr>
          <w:rFonts w:ascii="GHEA Grapalat" w:hAnsi="GHEA Grapalat"/>
          <w:b/>
        </w:rPr>
      </w:pPr>
      <w:r w:rsidRPr="009044F1">
        <w:rPr>
          <w:rFonts w:ascii="GHEA Grapalat" w:hAnsi="GHEA Grapalat"/>
          <w:b/>
        </w:rPr>
        <w:lastRenderedPageBreak/>
        <w:t>СОДЕРЖАНИЕ</w:t>
      </w:r>
    </w:p>
    <w:p w14:paraId="7901A63E" w14:textId="77777777" w:rsidR="00F139AD" w:rsidRPr="009044F1" w:rsidRDefault="00F139AD" w:rsidP="00F139AD">
      <w:pPr>
        <w:widowControl w:val="0"/>
        <w:spacing w:after="160"/>
        <w:ind w:firstLine="567"/>
        <w:jc w:val="center"/>
        <w:rPr>
          <w:rFonts w:ascii="GHEA Grapalat" w:hAnsi="GHEA Grapalat"/>
          <w:i/>
        </w:rPr>
      </w:pPr>
    </w:p>
    <w:p w14:paraId="4F539EB8" w14:textId="77777777" w:rsidR="00F139AD" w:rsidRPr="009044F1" w:rsidRDefault="00593E88" w:rsidP="00F139AD">
      <w:pPr>
        <w:widowControl w:val="0"/>
        <w:spacing w:after="160"/>
        <w:jc w:val="center"/>
        <w:rPr>
          <w:rFonts w:ascii="GHEA Grapalat" w:hAnsi="GHEA Grapalat" w:cs="Sylfaen"/>
          <w:b/>
        </w:rPr>
      </w:pPr>
      <w:r w:rsidRPr="00593E88">
        <w:rPr>
          <w:rFonts w:ascii="GHEA Grapalat" w:hAnsi="GHEA Grapalat"/>
          <w:b/>
        </w:rPr>
        <w:t>ОБЪЯВЛЕН ОТКРЫТЫЙ ТЕНДЕР НА ПРИОБРЕТЕНИЕ РАБОТ ПО СТРОИТЕЛЬСТВУ БЫТОВЫХ ОРОСИТЕЛЬНЫХ ВОДОПРОВОДОВ ДЛЯ НУЖД ХОЙСКОГО СООБЩЕСТВА ГОСУДАРСТВЕННОЕ</w:t>
      </w:r>
    </w:p>
    <w:p w14:paraId="55FCDEF8" w14:textId="77777777" w:rsidR="00F139AD" w:rsidRPr="008842CE" w:rsidRDefault="00F139AD" w:rsidP="00F139AD">
      <w:pPr>
        <w:widowControl w:val="0"/>
        <w:spacing w:after="160"/>
        <w:jc w:val="center"/>
        <w:rPr>
          <w:rFonts w:ascii="GHEA Grapalat" w:hAnsi="GHEA Grapalat"/>
          <w:b/>
        </w:rPr>
      </w:pPr>
      <w:r w:rsidRPr="009044F1">
        <w:rPr>
          <w:rFonts w:ascii="GHEA Grapalat" w:hAnsi="GHEA Grapalat"/>
          <w:b/>
        </w:rPr>
        <w:t>ЧАСТЬ I.</w:t>
      </w:r>
    </w:p>
    <w:p w14:paraId="6102C009" w14:textId="77777777" w:rsidR="00F139AD" w:rsidRPr="008842CE" w:rsidRDefault="00F139AD" w:rsidP="00F139AD">
      <w:pPr>
        <w:widowControl w:val="0"/>
        <w:spacing w:after="160"/>
        <w:jc w:val="center"/>
        <w:rPr>
          <w:rFonts w:ascii="GHEA Grapalat" w:hAnsi="GHEA Grapalat"/>
        </w:rPr>
      </w:pPr>
    </w:p>
    <w:p w14:paraId="418E0158" w14:textId="77777777" w:rsidR="00F139AD" w:rsidRPr="009044F1"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7FD67245" w14:textId="77777777" w:rsidR="00F139AD" w:rsidRPr="009044F1"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EAB115" w14:textId="77777777" w:rsidR="00F139AD" w:rsidRPr="00543BAE"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269861C0" w14:textId="77777777" w:rsidR="00F139AD" w:rsidRPr="009044F1" w:rsidRDefault="00F139AD" w:rsidP="00F139A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3EEAC48A" w14:textId="77777777" w:rsidR="00F139AD" w:rsidRPr="009044F1" w:rsidRDefault="00F139AD" w:rsidP="00F139A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F82A80A" w14:textId="77777777" w:rsidR="00F139AD" w:rsidRPr="009044F1"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62757387" w14:textId="77777777" w:rsidR="00F139AD" w:rsidRPr="009044F1"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 xml:space="preserve"> </w:t>
      </w:r>
      <w:r w:rsidR="001B65F6" w:rsidRPr="009044F1">
        <w:rPr>
          <w:rFonts w:ascii="GHEA Grapalat" w:hAnsi="GHEA Grapalat"/>
        </w:rPr>
        <w:t>Обеспечение заявки</w:t>
      </w:r>
    </w:p>
    <w:p w14:paraId="4EDDF176" w14:textId="77777777" w:rsidR="00F139AD" w:rsidRPr="008842CE" w:rsidRDefault="00F139AD" w:rsidP="00F139A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3851987" w14:textId="77777777" w:rsidR="00F139AD" w:rsidRPr="003A1EBB"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14312BD5" w14:textId="77777777" w:rsidR="00F139AD" w:rsidRPr="009044F1"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3D6B5169" w14:textId="77777777" w:rsidR="00F139AD" w:rsidRPr="003A1EBB"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591F0A7A" w14:textId="77777777" w:rsidR="00F139AD" w:rsidRPr="00543BAE"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E1C24A" w14:textId="77777777" w:rsidR="00F139AD" w:rsidRDefault="00F139AD" w:rsidP="00F139AD">
      <w:pPr>
        <w:widowControl w:val="0"/>
        <w:spacing w:after="160"/>
        <w:jc w:val="center"/>
        <w:rPr>
          <w:rFonts w:ascii="GHEA Grapalat" w:hAnsi="GHEA Grapalat"/>
          <w:b/>
        </w:rPr>
      </w:pPr>
    </w:p>
    <w:p w14:paraId="6DE74DCC" w14:textId="77777777" w:rsidR="00F139AD" w:rsidRDefault="00F139AD" w:rsidP="00F139AD">
      <w:pPr>
        <w:widowControl w:val="0"/>
        <w:spacing w:after="160"/>
        <w:jc w:val="center"/>
        <w:rPr>
          <w:rFonts w:ascii="GHEA Grapalat" w:hAnsi="GHEA Grapalat"/>
          <w:b/>
        </w:rPr>
      </w:pPr>
    </w:p>
    <w:p w14:paraId="5DA07ECC" w14:textId="77777777" w:rsidR="00F139AD" w:rsidRPr="00374F4A" w:rsidRDefault="00F139AD" w:rsidP="00F139AD">
      <w:pPr>
        <w:widowControl w:val="0"/>
        <w:spacing w:after="160"/>
        <w:jc w:val="center"/>
        <w:rPr>
          <w:rFonts w:ascii="GHEA Grapalat" w:hAnsi="GHEA Grapalat"/>
          <w:b/>
        </w:rPr>
      </w:pPr>
      <w:r>
        <w:rPr>
          <w:rFonts w:ascii="GHEA Grapalat" w:hAnsi="GHEA Grapalat"/>
          <w:b/>
        </w:rPr>
        <w:t xml:space="preserve">ЧАСТЬ II. </w:t>
      </w:r>
    </w:p>
    <w:p w14:paraId="712D4354" w14:textId="77777777" w:rsidR="00F139AD" w:rsidRPr="00374F4A" w:rsidRDefault="00F139AD" w:rsidP="00F139AD">
      <w:pPr>
        <w:widowControl w:val="0"/>
        <w:spacing w:after="160"/>
        <w:jc w:val="center"/>
        <w:rPr>
          <w:rFonts w:ascii="GHEA Grapalat" w:hAnsi="GHEA Grapalat"/>
          <w:b/>
        </w:rPr>
      </w:pPr>
    </w:p>
    <w:p w14:paraId="707CEAF1" w14:textId="77777777" w:rsidR="00F139AD" w:rsidRDefault="00F139AD" w:rsidP="00F139A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034E2274" w14:textId="77777777" w:rsidR="00F139AD" w:rsidRPr="008842CE" w:rsidRDefault="00F139AD" w:rsidP="00F139AD">
      <w:pPr>
        <w:widowControl w:val="0"/>
        <w:spacing w:after="160"/>
        <w:jc w:val="center"/>
        <w:rPr>
          <w:rFonts w:ascii="GHEA Grapalat" w:hAnsi="GHEA Grapalat"/>
          <w:b/>
        </w:rPr>
      </w:pPr>
    </w:p>
    <w:p w14:paraId="678C7C34" w14:textId="77777777" w:rsidR="00F139AD" w:rsidRPr="003A1EBB" w:rsidRDefault="00F139AD" w:rsidP="00F139A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385BC59" w14:textId="77777777" w:rsidR="00F139AD" w:rsidRPr="003A1EBB" w:rsidRDefault="00F139AD" w:rsidP="00F139A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C976A91" w14:textId="77777777" w:rsidR="00F139AD" w:rsidRPr="00625529" w:rsidRDefault="00F139AD" w:rsidP="00F139A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14:paraId="27DFF40D" w14:textId="77777777" w:rsidR="00F139AD" w:rsidRDefault="00F139AD" w:rsidP="00F139AD">
      <w:pPr>
        <w:rPr>
          <w:rFonts w:ascii="GHEA Grapalat" w:hAnsi="GHEA Grapalat"/>
          <w:spacing w:val="-6"/>
        </w:rPr>
      </w:pPr>
      <w:r>
        <w:rPr>
          <w:rFonts w:ascii="GHEA Grapalat" w:hAnsi="GHEA Grapalat"/>
          <w:spacing w:val="-6"/>
        </w:rPr>
        <w:lastRenderedPageBreak/>
        <w:br w:type="page"/>
      </w:r>
    </w:p>
    <w:p w14:paraId="55A2531D" w14:textId="77777777" w:rsidR="00F139AD" w:rsidRPr="006D2DF7" w:rsidRDefault="00F139AD" w:rsidP="00F139A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7E51D2">
        <w:rPr>
          <w:rFonts w:ascii="GHEA Grapalat" w:hAnsi="GHEA Grapalat"/>
          <w:b/>
        </w:rPr>
        <w:t>АМХХ-БМАШДШБ-23/0</w:t>
      </w:r>
      <w:r w:rsidR="00593E88">
        <w:rPr>
          <w:rFonts w:ascii="GHEA Grapalat" w:hAnsi="GHEA Grapalat"/>
          <w:b/>
          <w:lang w:val="hy-AM"/>
        </w:rPr>
        <w:t>1</w:t>
      </w:r>
      <w:r>
        <w:rPr>
          <w:rFonts w:ascii="GHEA Grapalat" w:hAnsi="GHEA Grapalat"/>
          <w:i/>
          <w:lang w:val="hy-AM"/>
        </w:rPr>
        <w:t xml:space="preserve"> </w:t>
      </w:r>
      <w:r w:rsidRPr="006D2DF7">
        <w:rPr>
          <w:rFonts w:ascii="GHEA Grapalat" w:hAnsi="GHEA Grapalat"/>
          <w:spacing w:val="-6"/>
        </w:rPr>
        <w:t>(далее — процедура).</w:t>
      </w:r>
    </w:p>
    <w:p w14:paraId="4F5B68CF" w14:textId="77777777" w:rsidR="00F139AD" w:rsidRPr="000B2CFA" w:rsidRDefault="00F139AD" w:rsidP="00F139A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0D0AEE9" w14:textId="77777777" w:rsidR="00F139AD" w:rsidRPr="009044F1" w:rsidRDefault="00F139AD" w:rsidP="00F139A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0D2CEB9" w14:textId="77777777" w:rsidR="00F139AD" w:rsidRPr="009044F1" w:rsidRDefault="00F139AD" w:rsidP="00F139A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82730B">
        <w:rPr>
          <w:rFonts w:ascii="GHEA Grapalat" w:hAnsi="GHEA Grapalat"/>
          <w:b/>
          <w:bCs/>
          <w:color w:val="333333"/>
          <w:sz w:val="22"/>
          <w:szCs w:val="23"/>
          <w:u w:val="single"/>
          <w:lang w:val="hy-AM"/>
        </w:rPr>
        <w:t>&lt;&lt;</w:t>
      </w:r>
      <w:r w:rsidRPr="0082730B">
        <w:rPr>
          <w:rFonts w:ascii="GHEA Grapalat" w:hAnsi="GHEA Grapalat"/>
          <w:b/>
          <w:bCs/>
          <w:color w:val="333333"/>
          <w:sz w:val="22"/>
          <w:szCs w:val="23"/>
          <w:u w:val="single"/>
        </w:rPr>
        <w:t>poghosyan2013@list.ru</w:t>
      </w:r>
      <w:r w:rsidRPr="0082730B">
        <w:rPr>
          <w:rFonts w:ascii="GHEA Grapalat" w:hAnsi="GHEA Grapalat"/>
          <w:b/>
          <w:bCs/>
          <w:color w:val="333333"/>
          <w:sz w:val="22"/>
          <w:szCs w:val="23"/>
          <w:u w:val="single"/>
          <w:lang w:val="hy-AM"/>
        </w:rPr>
        <w:t>&gt;&gt;</w:t>
      </w:r>
    </w:p>
    <w:p w14:paraId="12518440" w14:textId="77777777" w:rsidR="00F139AD" w:rsidRPr="009044F1" w:rsidRDefault="00F139AD" w:rsidP="00F139A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C4B3F8C" w14:textId="77777777" w:rsidR="00F139AD" w:rsidRPr="009044F1" w:rsidRDefault="00F139AD" w:rsidP="00F139AD">
      <w:pPr>
        <w:pStyle w:val="3"/>
        <w:keepNext w:val="0"/>
        <w:widowControl w:val="0"/>
        <w:spacing w:after="160" w:line="240" w:lineRule="auto"/>
        <w:rPr>
          <w:rFonts w:ascii="GHEA Grapalat" w:hAnsi="GHEA Grapalat"/>
          <w:sz w:val="24"/>
          <w:szCs w:val="24"/>
        </w:rPr>
      </w:pPr>
    </w:p>
    <w:p w14:paraId="4DD1D5D2" w14:textId="77777777" w:rsidR="00F139AD" w:rsidRPr="009044F1" w:rsidRDefault="00F139AD" w:rsidP="00F139A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604ABB7" w14:textId="77777777" w:rsidR="00F139AD" w:rsidRPr="001A46F5" w:rsidRDefault="00F139AD" w:rsidP="00F139A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sidRPr="009044F1">
        <w:rPr>
          <w:rFonts w:ascii="GHEA Grapalat" w:hAnsi="GHEA Grapalat"/>
          <w:i/>
        </w:rPr>
        <w:t>1.1</w:t>
      </w:r>
      <w:r w:rsidRPr="008E6E51">
        <w:rPr>
          <w:rFonts w:ascii="GHEA Grapalat" w:hAnsi="GHEA Grapalat"/>
          <w:i/>
        </w:rPr>
        <w:t>.</w:t>
      </w:r>
      <w:r w:rsidRPr="00090699">
        <w:rPr>
          <w:rFonts w:ascii="GHEA Grapalat" w:hAnsi="GHEA Grapalat"/>
          <w:i/>
        </w:rPr>
        <w:tab/>
      </w:r>
      <w:r w:rsidR="00D27FCF" w:rsidRPr="00D27FCF">
        <w:rPr>
          <w:rFonts w:ascii="GHEA Grapalat" w:hAnsi="GHEA Grapalat"/>
          <w:i/>
        </w:rPr>
        <w:t>1.1 Предметом закупки являются РАБОТЫ ПО СТРОИТЕЛЬСТВУ БЫТОВЫХ ОРОСИТЕЛЬНЫХ ВОДОПРОВОДОВ для нужд Хойского муниципалитета (далее также работы), которые группируются в «4» части:</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F139AD" w:rsidRPr="009044F1" w14:paraId="09E67F53" w14:textId="77777777" w:rsidTr="000B1DC3">
        <w:trPr>
          <w:jc w:val="center"/>
        </w:trPr>
        <w:tc>
          <w:tcPr>
            <w:tcW w:w="3059" w:type="dxa"/>
            <w:gridSpan w:val="2"/>
            <w:vAlign w:val="center"/>
          </w:tcPr>
          <w:p w14:paraId="7C3C3776" w14:textId="77777777" w:rsidR="00F139AD" w:rsidRPr="009044F1" w:rsidRDefault="00F139AD" w:rsidP="000B1DC3">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D289B9C" w14:textId="77777777" w:rsidR="00F139AD" w:rsidRPr="009044F1" w:rsidRDefault="00F139AD" w:rsidP="000B1DC3">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139AD" w:rsidRPr="009044F1" w14:paraId="2B4BDD77" w14:textId="77777777" w:rsidTr="000B1DC3">
        <w:trPr>
          <w:jc w:val="center"/>
        </w:trPr>
        <w:tc>
          <w:tcPr>
            <w:tcW w:w="1331" w:type="dxa"/>
            <w:vAlign w:val="center"/>
          </w:tcPr>
          <w:p w14:paraId="6AAF49D9" w14:textId="77777777" w:rsidR="00F139AD" w:rsidRPr="009044F1" w:rsidRDefault="00F139AD" w:rsidP="000B1DC3">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1B0FA99" w14:textId="77777777" w:rsidR="00F139AD" w:rsidRPr="00216275" w:rsidRDefault="00F139AD" w:rsidP="000B1DC3">
            <w:pPr>
              <w:pStyle w:val="23"/>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D8AA795" w14:textId="77777777" w:rsidR="00F139AD" w:rsidRPr="009044F1" w:rsidRDefault="00F139AD" w:rsidP="000B1DC3">
            <w:pPr>
              <w:pStyle w:val="23"/>
              <w:widowControl w:val="0"/>
              <w:spacing w:after="120" w:line="240" w:lineRule="auto"/>
              <w:ind w:firstLine="0"/>
              <w:rPr>
                <w:rFonts w:ascii="GHEA Grapalat" w:hAnsi="GHEA Grapalat"/>
                <w:sz w:val="24"/>
                <w:szCs w:val="24"/>
                <w:u w:val="single"/>
              </w:rPr>
            </w:pPr>
          </w:p>
        </w:tc>
      </w:tr>
      <w:tr w:rsidR="00D27FCF" w:rsidRPr="009044F1" w14:paraId="663EB34E" w14:textId="77777777" w:rsidTr="000B1DC3">
        <w:trPr>
          <w:trHeight w:val="744"/>
          <w:jc w:val="center"/>
        </w:trPr>
        <w:tc>
          <w:tcPr>
            <w:tcW w:w="1331" w:type="dxa"/>
            <w:vAlign w:val="center"/>
          </w:tcPr>
          <w:p w14:paraId="187BEC02" w14:textId="77777777" w:rsidR="00D27FCF" w:rsidRPr="00593E88" w:rsidRDefault="00D27FCF" w:rsidP="00D27FCF">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6519D108" w14:textId="77777777" w:rsidR="00D27FCF" w:rsidRPr="00840D4A" w:rsidRDefault="00D27FCF" w:rsidP="00D27FCF">
            <w:pPr>
              <w:pStyle w:val="23"/>
              <w:spacing w:line="240" w:lineRule="auto"/>
              <w:ind w:firstLine="0"/>
              <w:jc w:val="center"/>
              <w:rPr>
                <w:rFonts w:ascii="GHEA Grapalat" w:hAnsi="GHEA Grapalat"/>
                <w:b/>
                <w:lang w:val="hy-AM"/>
              </w:rPr>
            </w:pPr>
            <w:r>
              <w:rPr>
                <w:rFonts w:ascii="GHEA Grapalat" w:hAnsi="GHEA Grapalat"/>
                <w:b/>
                <w:lang w:val="hy-AM"/>
              </w:rPr>
              <w:t>110 611 320</w:t>
            </w:r>
          </w:p>
        </w:tc>
        <w:tc>
          <w:tcPr>
            <w:tcW w:w="6175" w:type="dxa"/>
          </w:tcPr>
          <w:p w14:paraId="2A75049D" w14:textId="77777777" w:rsidR="00D27FCF" w:rsidRPr="00923BD1" w:rsidRDefault="00D27FCF" w:rsidP="00D27FCF">
            <w:r w:rsidRPr="00923BD1">
              <w:t>Строительство хозяйственно-бытовых оросительных вод в селе Циацан общины Хой Армавирского марза РА</w:t>
            </w:r>
          </w:p>
        </w:tc>
      </w:tr>
      <w:tr w:rsidR="00D27FCF" w:rsidRPr="009044F1" w14:paraId="53CD5443" w14:textId="77777777" w:rsidTr="000B1DC3">
        <w:trPr>
          <w:trHeight w:val="744"/>
          <w:jc w:val="center"/>
        </w:trPr>
        <w:tc>
          <w:tcPr>
            <w:tcW w:w="1331" w:type="dxa"/>
            <w:vAlign w:val="center"/>
          </w:tcPr>
          <w:p w14:paraId="0E71A0FD" w14:textId="77777777" w:rsidR="00D27FCF" w:rsidRPr="00593E88" w:rsidRDefault="00D27FCF" w:rsidP="00D27FCF">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728" w:type="dxa"/>
            <w:vAlign w:val="center"/>
          </w:tcPr>
          <w:p w14:paraId="3839C1BC" w14:textId="77777777" w:rsidR="00D27FCF" w:rsidRPr="00840D4A" w:rsidRDefault="00D27FCF" w:rsidP="00D27FCF">
            <w:pPr>
              <w:pStyle w:val="23"/>
              <w:spacing w:line="240" w:lineRule="auto"/>
              <w:ind w:firstLine="0"/>
              <w:jc w:val="center"/>
              <w:rPr>
                <w:rFonts w:ascii="GHEA Grapalat" w:hAnsi="GHEA Grapalat"/>
                <w:b/>
                <w:lang w:val="hy-AM"/>
              </w:rPr>
            </w:pPr>
            <w:r>
              <w:rPr>
                <w:rFonts w:ascii="GHEA Grapalat" w:hAnsi="GHEA Grapalat"/>
                <w:b/>
                <w:lang w:val="hy-AM"/>
              </w:rPr>
              <w:t>135 774 490</w:t>
            </w:r>
          </w:p>
        </w:tc>
        <w:tc>
          <w:tcPr>
            <w:tcW w:w="6175" w:type="dxa"/>
          </w:tcPr>
          <w:p w14:paraId="1ACA0923" w14:textId="77777777" w:rsidR="00D27FCF" w:rsidRPr="00923BD1" w:rsidRDefault="00D27FCF" w:rsidP="00D27FCF">
            <w:r w:rsidRPr="00923BD1">
              <w:t>Строительство хозяйственно-бытовых оросительных водопроводов в селе Амберд, община Хой, Армавирский марз, РА</w:t>
            </w:r>
          </w:p>
        </w:tc>
      </w:tr>
      <w:tr w:rsidR="00D27FCF" w:rsidRPr="009044F1" w14:paraId="3E797FDF" w14:textId="77777777" w:rsidTr="000B1DC3">
        <w:trPr>
          <w:trHeight w:val="744"/>
          <w:jc w:val="center"/>
        </w:trPr>
        <w:tc>
          <w:tcPr>
            <w:tcW w:w="1331" w:type="dxa"/>
            <w:vAlign w:val="center"/>
          </w:tcPr>
          <w:p w14:paraId="0726724C" w14:textId="77777777" w:rsidR="00D27FCF" w:rsidRPr="00593E88" w:rsidRDefault="00D27FCF" w:rsidP="00D27FCF">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728" w:type="dxa"/>
            <w:vAlign w:val="center"/>
          </w:tcPr>
          <w:p w14:paraId="68FB8CEC" w14:textId="77777777" w:rsidR="00D27FCF" w:rsidRPr="00840D4A" w:rsidRDefault="00D27FCF" w:rsidP="00D27FCF">
            <w:pPr>
              <w:pStyle w:val="23"/>
              <w:spacing w:line="240" w:lineRule="auto"/>
              <w:ind w:firstLine="0"/>
              <w:jc w:val="center"/>
              <w:rPr>
                <w:rFonts w:ascii="GHEA Grapalat" w:hAnsi="GHEA Grapalat"/>
                <w:b/>
                <w:lang w:val="hy-AM"/>
              </w:rPr>
            </w:pPr>
            <w:r>
              <w:rPr>
                <w:rFonts w:ascii="GHEA Grapalat" w:hAnsi="GHEA Grapalat"/>
                <w:b/>
                <w:lang w:val="hy-AM"/>
              </w:rPr>
              <w:t>216 627 598</w:t>
            </w:r>
          </w:p>
        </w:tc>
        <w:tc>
          <w:tcPr>
            <w:tcW w:w="6175" w:type="dxa"/>
          </w:tcPr>
          <w:p w14:paraId="155A263C" w14:textId="77777777" w:rsidR="00D27FCF" w:rsidRPr="00923BD1" w:rsidRDefault="00D27FCF" w:rsidP="00D27FCF">
            <w:r w:rsidRPr="00923BD1">
              <w:t>Строительство хозяйственно-бытовых оросительных водопроводов в селе Арагац, община Хой, Армавирский марз, РА</w:t>
            </w:r>
          </w:p>
        </w:tc>
      </w:tr>
      <w:tr w:rsidR="00D27FCF" w:rsidRPr="009044F1" w14:paraId="54811BCC" w14:textId="77777777" w:rsidTr="000B1DC3">
        <w:trPr>
          <w:trHeight w:val="744"/>
          <w:jc w:val="center"/>
        </w:trPr>
        <w:tc>
          <w:tcPr>
            <w:tcW w:w="1331" w:type="dxa"/>
            <w:vAlign w:val="center"/>
          </w:tcPr>
          <w:p w14:paraId="562B7111" w14:textId="77777777" w:rsidR="00D27FCF" w:rsidRPr="00593E88" w:rsidRDefault="00D27FCF" w:rsidP="00D27FCF">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728" w:type="dxa"/>
            <w:vAlign w:val="center"/>
          </w:tcPr>
          <w:p w14:paraId="5B9D77F5" w14:textId="77777777" w:rsidR="00D27FCF" w:rsidRPr="00840D4A" w:rsidRDefault="00D27FCF" w:rsidP="00D27FCF">
            <w:pPr>
              <w:pStyle w:val="23"/>
              <w:spacing w:line="240" w:lineRule="auto"/>
              <w:ind w:firstLine="0"/>
              <w:jc w:val="center"/>
              <w:rPr>
                <w:rFonts w:ascii="GHEA Grapalat" w:hAnsi="GHEA Grapalat"/>
                <w:b/>
                <w:lang w:val="hy-AM"/>
              </w:rPr>
            </w:pPr>
            <w:r>
              <w:rPr>
                <w:rFonts w:ascii="GHEA Grapalat" w:hAnsi="GHEA Grapalat"/>
                <w:b/>
                <w:lang w:val="hy-AM"/>
              </w:rPr>
              <w:t>135 747 570</w:t>
            </w:r>
          </w:p>
        </w:tc>
        <w:tc>
          <w:tcPr>
            <w:tcW w:w="6175" w:type="dxa"/>
          </w:tcPr>
          <w:p w14:paraId="430FE997" w14:textId="77777777" w:rsidR="00D27FCF" w:rsidRDefault="00D27FCF" w:rsidP="00D27FCF">
            <w:r w:rsidRPr="00923BD1">
              <w:t>Строительство хозяйственно-бытовых оросительных водопроводов в селе Айгешат, община Хой, Армавирский марз, РА</w:t>
            </w:r>
          </w:p>
        </w:tc>
      </w:tr>
    </w:tbl>
    <w:p w14:paraId="7814480F" w14:textId="77777777" w:rsidR="00F139AD" w:rsidRPr="009044F1" w:rsidRDefault="00F139AD" w:rsidP="00F139A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3D1D5751" w14:textId="77777777" w:rsidR="00F139AD" w:rsidRPr="009044F1" w:rsidRDefault="00F139AD" w:rsidP="00F139AD">
      <w:pPr>
        <w:widowControl w:val="0"/>
        <w:spacing w:after="160"/>
        <w:rPr>
          <w:rFonts w:ascii="GHEA Grapalat" w:hAnsi="GHEA Grapalat" w:cs="Sylfaen"/>
          <w:i/>
        </w:rPr>
      </w:pPr>
    </w:p>
    <w:p w14:paraId="29AB9F9C" w14:textId="77777777" w:rsidR="00F139AD" w:rsidRPr="009044F1" w:rsidRDefault="00F139AD" w:rsidP="00F139A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3816EDB4" w14:textId="77777777" w:rsidR="00F139AD" w:rsidRPr="009044F1" w:rsidRDefault="00F139AD" w:rsidP="00F139A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2A9D78C"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8BF08CD" w14:textId="77777777" w:rsidR="00F139AD" w:rsidRPr="003240F7"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43C16C60" w14:textId="77777777" w:rsidR="00F139AD" w:rsidRPr="009044F1" w:rsidDel="00664BFB" w:rsidRDefault="00F139AD" w:rsidP="00F139AD">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w:t>
      </w:r>
      <w:r>
        <w:rPr>
          <w:rFonts w:ascii="GHEA Grapalat" w:hAnsi="GHEA Grapalat"/>
        </w:rPr>
        <w:lastRenderedPageBreak/>
        <w:t>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6E6778C9"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1291B607"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B00D985" w14:textId="77777777" w:rsidR="00F139AD" w:rsidRDefault="00F139AD" w:rsidP="00F139AD">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AA5BF3F" w14:textId="77777777" w:rsidR="00F139AD" w:rsidRDefault="00F139AD" w:rsidP="00F139A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73A6BE82" w14:textId="77777777" w:rsidR="00F139AD" w:rsidRDefault="00F139AD" w:rsidP="00F139AD">
      <w:pPr>
        <w:pStyle w:val="aff3"/>
        <w:widowControl w:val="0"/>
        <w:numPr>
          <w:ilvl w:val="0"/>
          <w:numId w:val="33"/>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EE76D46" w14:textId="77777777" w:rsidR="00F139AD" w:rsidRDefault="00F139AD" w:rsidP="00F139AD">
      <w:pPr>
        <w:pStyle w:val="aff3"/>
        <w:widowControl w:val="0"/>
        <w:numPr>
          <w:ilvl w:val="0"/>
          <w:numId w:val="33"/>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6F57ED92"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B41DD66" w14:textId="77777777" w:rsidR="00F139AD" w:rsidRDefault="00F139AD" w:rsidP="00F139A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8D74023"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C44D65"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9D9C486"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25548A9"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CD1382A"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16462A5"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3294769"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A5371A"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A3F9D83" w14:textId="77777777" w:rsidR="00F139AD" w:rsidRPr="008842CE"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58A85DA"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0E3DDF2E"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6A79929"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ABB59B" w14:textId="77777777" w:rsidR="00F139AD" w:rsidRPr="009044F1" w:rsidRDefault="00F139AD" w:rsidP="00F139A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462AA96" w14:textId="77777777" w:rsidR="00F139AD" w:rsidRPr="009044F1" w:rsidRDefault="00F139AD" w:rsidP="00F139A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2" w:author="Vardan" w:date="2022-10-29T19:27: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8372DEE" w14:textId="77777777" w:rsidR="00F139AD" w:rsidRPr="009044F1" w:rsidRDefault="00F139AD" w:rsidP="00F139AD">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Pr="00F329B2">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F329B2">
        <w:rPr>
          <w:rFonts w:ascii="GHEA Grapalat" w:hAnsi="GHEA Grapalat"/>
        </w:rPr>
        <w:t xml:space="preserve"> </w:t>
      </w:r>
    </w:p>
    <w:p w14:paraId="27EA03D1"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57A1222B" w14:textId="77777777" w:rsidR="00F139AD" w:rsidRPr="009044F1" w:rsidRDefault="00F139AD" w:rsidP="00F139A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BA8C321" w14:textId="77777777" w:rsidR="00F139AD" w:rsidRPr="009044F1" w:rsidRDefault="00F139AD" w:rsidP="00F139A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452BE53" w14:textId="77777777" w:rsidR="00F139AD" w:rsidRPr="00ED3BA4" w:rsidRDefault="00F139AD" w:rsidP="00F139A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55C613A" w14:textId="77777777" w:rsidR="00F139AD" w:rsidRPr="009044F1" w:rsidRDefault="00F139AD" w:rsidP="00F139A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40AB746" w14:textId="77777777" w:rsidR="00F139AD" w:rsidRPr="00572A57" w:rsidRDefault="00F139AD" w:rsidP="00F139AD">
      <w:pPr>
        <w:widowControl w:val="0"/>
        <w:spacing w:after="160"/>
        <w:jc w:val="center"/>
        <w:rPr>
          <w:rFonts w:ascii="GHEA Grapalat" w:hAnsi="GHEA Grapalat"/>
          <w:b/>
        </w:rPr>
      </w:pPr>
    </w:p>
    <w:p w14:paraId="0A25E408" w14:textId="77777777" w:rsidR="00F139AD" w:rsidRPr="00572A57" w:rsidRDefault="00F139AD" w:rsidP="00F139AD">
      <w:pPr>
        <w:widowControl w:val="0"/>
        <w:spacing w:after="160"/>
        <w:jc w:val="center"/>
        <w:rPr>
          <w:rFonts w:ascii="GHEA Grapalat" w:hAnsi="GHEA Grapalat"/>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И ПОРЯДОК ВНЕСЕНИЯ ИЗМЕНЕНИЯ В ПРИГЛАШЕНИЕ</w:t>
      </w:r>
    </w:p>
    <w:p w14:paraId="6AA9B416"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B6E9E24" w14:textId="77777777" w:rsidR="00F139AD" w:rsidRPr="009044F1" w:rsidRDefault="00F139AD" w:rsidP="00F139A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2DB57F01"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6D61E7C" w14:textId="77777777" w:rsidR="00F139AD" w:rsidRPr="00204EEA" w:rsidRDefault="00F139AD" w:rsidP="00F139A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F5C3BB5" w14:textId="77777777" w:rsidR="00F139AD" w:rsidRDefault="00F139AD" w:rsidP="00F139A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106B8598" w14:textId="77777777" w:rsidR="00F139AD" w:rsidRPr="000811C1" w:rsidRDefault="00F139AD" w:rsidP="00F139A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07F0CEFF" w14:textId="77777777" w:rsidR="00F139AD" w:rsidRPr="009044F1" w:rsidRDefault="00F139AD" w:rsidP="00F139A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14:paraId="3C41B7A5" w14:textId="77777777" w:rsidR="00F139AD" w:rsidRPr="009044F1" w:rsidRDefault="00F139AD" w:rsidP="00F139AD">
      <w:pPr>
        <w:widowControl w:val="0"/>
        <w:spacing w:after="160"/>
        <w:jc w:val="center"/>
        <w:rPr>
          <w:rFonts w:ascii="GHEA Grapalat" w:hAnsi="GHEA Grapalat"/>
          <w:b/>
        </w:rPr>
      </w:pPr>
    </w:p>
    <w:p w14:paraId="402F18D2" w14:textId="77777777" w:rsidR="00F139AD" w:rsidRPr="00995804" w:rsidRDefault="00F139AD" w:rsidP="00F139AD">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9D80EFF" w14:textId="77777777" w:rsidR="00F139AD" w:rsidRPr="009044F1" w:rsidRDefault="00F139AD" w:rsidP="00F139A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20C43D42" w14:textId="77777777" w:rsidR="00F139AD" w:rsidRPr="00D544B3" w:rsidRDefault="00F139AD" w:rsidP="00F139AD">
      <w:pPr>
        <w:pStyle w:val="23"/>
        <w:widowControl w:val="0"/>
        <w:spacing w:after="160" w:line="240" w:lineRule="auto"/>
        <w:ind w:firstLine="567"/>
        <w:rPr>
          <w:rFonts w:ascii="GHEA Grapalat" w:hAnsi="GHEA Grapalat" w:cs="Sylfaen"/>
          <w:sz w:val="24"/>
          <w:szCs w:val="24"/>
        </w:rPr>
      </w:pPr>
      <w:r w:rsidRPr="00D544B3">
        <w:rPr>
          <w:rFonts w:ascii="GHEA Grapalat" w:hAnsi="GHEA Grapalat"/>
          <w:sz w:val="24"/>
          <w:szCs w:val="24"/>
        </w:rPr>
        <w:t>Участник может подать заявку как для каждого лота, так и для нескольких или всех лотов</w:t>
      </w:r>
      <w:r w:rsidRPr="00D544B3">
        <w:rPr>
          <w:rStyle w:val="af6"/>
          <w:rFonts w:ascii="GHEA Grapalat" w:hAnsi="GHEA Grapalat"/>
          <w:sz w:val="24"/>
          <w:szCs w:val="24"/>
        </w:rPr>
        <w:footnoteReference w:customMarkFollows="1" w:id="5"/>
        <w:t>7</w:t>
      </w:r>
      <w:r w:rsidRPr="00D544B3">
        <w:rPr>
          <w:rFonts w:ascii="GHEA Grapalat" w:hAnsi="GHEA Grapalat"/>
          <w:sz w:val="24"/>
          <w:szCs w:val="24"/>
        </w:rPr>
        <w:t xml:space="preserve">. </w:t>
      </w:r>
    </w:p>
    <w:p w14:paraId="236EC0AE" w14:textId="77777777" w:rsidR="00F139AD" w:rsidRPr="009044F1" w:rsidRDefault="00F139AD" w:rsidP="00F139A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AE2936C" w14:textId="77777777" w:rsidR="00F139AD" w:rsidRPr="005114D0" w:rsidRDefault="00F139AD" w:rsidP="00F139A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13E89A1" w14:textId="77777777" w:rsidR="00F139AD" w:rsidRDefault="00F139AD" w:rsidP="00F139A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w:t>
      </w:r>
      <w:r w:rsidRPr="006A2538">
        <w:rPr>
          <w:rFonts w:ascii="GHEA Grapalat" w:hAnsi="GHEA Grapalat"/>
          <w:sz w:val="24"/>
          <w:szCs w:val="24"/>
          <w:highlight w:val="yellow"/>
        </w:rPr>
        <w:t>чем "</w:t>
      </w:r>
      <w:r>
        <w:rPr>
          <w:rFonts w:ascii="GHEA Grapalat" w:hAnsi="GHEA Grapalat"/>
          <w:i/>
          <w:sz w:val="24"/>
          <w:szCs w:val="24"/>
          <w:highlight w:val="yellow"/>
        </w:rPr>
        <w:t>11:00</w:t>
      </w:r>
      <w:r w:rsidRPr="006A2538">
        <w:rPr>
          <w:rFonts w:ascii="GHEA Grapalat" w:hAnsi="GHEA Grapalat"/>
          <w:i/>
          <w:sz w:val="24"/>
          <w:szCs w:val="24"/>
          <w:highlight w:val="yellow"/>
        </w:rPr>
        <w:t xml:space="preserve"> </w:t>
      </w:r>
      <w:r w:rsidR="00D27FCF">
        <w:rPr>
          <w:rFonts w:ascii="GHEA Grapalat" w:hAnsi="GHEA Grapalat"/>
          <w:sz w:val="24"/>
          <w:szCs w:val="24"/>
          <w:highlight w:val="yellow"/>
        </w:rPr>
        <w:t>" часов "40</w:t>
      </w:r>
      <w:r w:rsidRPr="006A2538">
        <w:rPr>
          <w:rFonts w:ascii="GHEA Grapalat" w:hAnsi="GHEA Grapalat"/>
          <w:sz w:val="24"/>
          <w:szCs w:val="24"/>
          <w:highlight w:val="yellow"/>
        </w:rPr>
        <w:t>"-го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 xml:space="preserve">Заявки, поданные по истечении окончательного срока подачи заявок, не принимаются системой </w:t>
      </w:r>
    </w:p>
    <w:p w14:paraId="27328E7A" w14:textId="77777777" w:rsidR="00F139AD" w:rsidRPr="00D3436F" w:rsidRDefault="00F139AD" w:rsidP="00F139A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9909F82" w14:textId="77777777" w:rsidR="00F139AD" w:rsidRDefault="00F139AD" w:rsidP="00F139A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1C44191E" w14:textId="77777777" w:rsidR="00F139AD" w:rsidRDefault="00F139AD" w:rsidP="00F139AD">
      <w:pPr>
        <w:jc w:val="both"/>
        <w:rPr>
          <w:rFonts w:ascii="GHEA Grapalat" w:hAnsi="GHEA Grapalat"/>
        </w:rPr>
      </w:pPr>
      <w:r>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7B845409" w14:textId="77777777" w:rsidR="00F139AD" w:rsidRDefault="00F139AD" w:rsidP="00F139AD">
      <w:pPr>
        <w:jc w:val="both"/>
        <w:rPr>
          <w:rFonts w:ascii="GHEA Grapalat" w:hAnsi="GHEA Grapalat"/>
          <w:lang w:val="hy-AM"/>
        </w:rPr>
      </w:pPr>
      <w:r>
        <w:rPr>
          <w:rFonts w:ascii="GHEA Grapalat" w:hAnsi="GHEA Grapalat"/>
        </w:rPr>
        <w:t xml:space="preserve">   </w:t>
      </w:r>
      <w:r w:rsidRPr="007420D6">
        <w:rPr>
          <w:rFonts w:ascii="GHEA Grapalat" w:hAnsi="GHEA Grapalat"/>
        </w:rPr>
        <w:t>б) в слу</w:t>
      </w:r>
      <w:r w:rsidRPr="00051F89">
        <w:rPr>
          <w:rFonts w:ascii="GHEA Grapalat" w:hAnsi="GHEA Grapalat"/>
        </w:rPr>
        <w:t xml:space="preserve">чае признания отобранным участником </w:t>
      </w:r>
      <w:r>
        <w:rPr>
          <w:rFonts w:ascii="GHEA Grapalat" w:hAnsi="GHEA Grapalat"/>
        </w:rPr>
        <w:t>-</w:t>
      </w:r>
      <w:r w:rsidRPr="00051F89">
        <w:rPr>
          <w:rFonts w:ascii="GHEA Grapalat" w:hAnsi="GHEA Grapalat"/>
        </w:rPr>
        <w:t xml:space="preserve"> подтверждение об обязательстве предоставления обеспечения квалификации в порядке и сроки, установленные настоящ</w:t>
      </w:r>
      <w:r>
        <w:rPr>
          <w:rFonts w:ascii="GHEA Grapalat" w:hAnsi="GHEA Grapalat"/>
        </w:rPr>
        <w:t>им</w:t>
      </w:r>
      <w:r w:rsidRPr="00051F89">
        <w:rPr>
          <w:rFonts w:ascii="GHEA Grapalat" w:hAnsi="GHEA Grapalat"/>
        </w:rPr>
        <w:t xml:space="preserve"> приглашени</w:t>
      </w:r>
      <w:r>
        <w:rPr>
          <w:rFonts w:ascii="GHEA Grapalat" w:hAnsi="GHEA Grapalat"/>
        </w:rPr>
        <w:t xml:space="preserve">ем; </w:t>
      </w:r>
    </w:p>
    <w:p w14:paraId="1E98C9B1" w14:textId="77777777" w:rsidR="00F139AD" w:rsidRDefault="00F139AD" w:rsidP="00F139A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667E5ED8" w14:textId="77777777" w:rsidR="00F139AD" w:rsidRDefault="00F139AD" w:rsidP="00F139A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09729E" w14:textId="77777777" w:rsidR="00F139AD" w:rsidRDefault="00F139AD" w:rsidP="00F139AD">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w:t>
      </w:r>
      <w:r w:rsidRPr="006D32C0">
        <w:rPr>
          <w:rFonts w:ascii="GHEA Grapalat" w:hAnsi="GHEA Grapalat"/>
          <w:sz w:val="24"/>
          <w:szCs w:val="24"/>
        </w:rPr>
        <w:lastRenderedPageBreak/>
        <w:t>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1A7ECB54"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0D4B0446" w14:textId="77777777" w:rsidR="00F139AD" w:rsidRPr="00AA7117" w:rsidRDefault="00F139AD" w:rsidP="00F139AD">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Fonts w:ascii="GHEA Grapalat" w:hAnsi="GHEA Grapalat"/>
        </w:rPr>
        <w:t xml:space="preserve">Если </w:t>
      </w:r>
      <w:r w:rsidRPr="009044F1">
        <w:rPr>
          <w:rFonts w:ascii="GHEA Grapalat" w:hAnsi="GHEA Grapalat"/>
        </w:rPr>
        <w:t>обеспечение заявки</w:t>
      </w:r>
      <w:r>
        <w:rPr>
          <w:rFonts w:ascii="GHEA Grapalat" w:hAnsi="GHEA Grapalat"/>
        </w:rPr>
        <w:t xml:space="preserve"> представляется в форме банковской гарантии, </w:t>
      </w:r>
      <w:r w:rsidRPr="00C7261B">
        <w:rPr>
          <w:rFonts w:ascii="GHEA Grapalat" w:hAnsi="GHEA Grapalat"/>
        </w:rPr>
        <w:t xml:space="preserve">то в случае организации процедуры закупки электронным способом представляется </w:t>
      </w:r>
      <w:r>
        <w:rPr>
          <w:rFonts w:ascii="GHEA Grapalat" w:hAnsi="GHEA Grapalat"/>
        </w:rPr>
        <w:t>воспроизведенный</w:t>
      </w:r>
      <w:r w:rsidRPr="00C7261B">
        <w:rPr>
          <w:rFonts w:ascii="GHEA Grapalat" w:hAnsi="GHEA Grapalat"/>
        </w:rPr>
        <w:t xml:space="preserve"> (отсканированный) </w:t>
      </w:r>
      <w:r w:rsidRPr="009044F1">
        <w:rPr>
          <w:rFonts w:ascii="GHEA Grapalat" w:hAnsi="GHEA Grapalat"/>
        </w:rPr>
        <w:t>с оригинала документа</w:t>
      </w:r>
      <w:r>
        <w:rPr>
          <w:rFonts w:ascii="GHEA Grapalat" w:hAnsi="GHEA Grapalat"/>
        </w:rPr>
        <w:t xml:space="preserve"> </w:t>
      </w:r>
      <w:r w:rsidRPr="00C7261B">
        <w:rPr>
          <w:rFonts w:ascii="GHEA Grapalat" w:hAnsi="GHEA Grapalat"/>
        </w:rPr>
        <w:t xml:space="preserve"> вариант, при условии, что участник представ</w:t>
      </w:r>
      <w:r>
        <w:rPr>
          <w:rFonts w:ascii="GHEA Grapalat" w:hAnsi="GHEA Grapalat"/>
        </w:rPr>
        <w:t>и</w:t>
      </w:r>
      <w:r w:rsidRPr="00C7261B">
        <w:rPr>
          <w:rFonts w:ascii="GHEA Grapalat" w:hAnsi="GHEA Grapalat"/>
        </w:rPr>
        <w:t xml:space="preserve">т в </w:t>
      </w:r>
      <w:r>
        <w:rPr>
          <w:rFonts w:ascii="GHEA Grapalat" w:hAnsi="GHEA Grapalat"/>
        </w:rPr>
        <w:t xml:space="preserve">оценочную </w:t>
      </w:r>
      <w:r w:rsidRPr="00C7261B">
        <w:rPr>
          <w:rFonts w:ascii="GHEA Grapalat" w:hAnsi="GHEA Grapalat"/>
        </w:rPr>
        <w:t xml:space="preserve">комиссию ее оригинал до 17:00 по ереванскому времени рабочего дня, следующего за истечением </w:t>
      </w:r>
      <w:r>
        <w:rPr>
          <w:rFonts w:ascii="GHEA Grapalat" w:hAnsi="GHEA Grapalat"/>
        </w:rPr>
        <w:t xml:space="preserve">окончательного </w:t>
      </w:r>
      <w:r w:rsidRPr="00C7261B">
        <w:rPr>
          <w:rFonts w:ascii="GHEA Grapalat" w:hAnsi="GHEA Grapalat"/>
        </w:rPr>
        <w:t>срока подачи заявок</w:t>
      </w:r>
      <w:r>
        <w:rPr>
          <w:rFonts w:ascii="GHEA Grapalat" w:hAnsi="GHEA Grapalat"/>
        </w:rPr>
        <w:t xml:space="preserve">, с </w:t>
      </w:r>
      <w:r w:rsidRPr="009044F1">
        <w:rPr>
          <w:rFonts w:ascii="GHEA Grapalat" w:hAnsi="GHEA Grapalat"/>
        </w:rPr>
        <w:t>сопроводительным письмом.</w:t>
      </w:r>
      <w:r>
        <w:rPr>
          <w:rStyle w:val="af6"/>
          <w:rFonts w:ascii="GHEA Grapalat" w:hAnsi="GHEA Grapalat"/>
        </w:rPr>
        <w:footnoteReference w:customMarkFollows="1" w:id="6"/>
        <w:t>8</w:t>
      </w:r>
    </w:p>
    <w:p w14:paraId="11EFB219" w14:textId="77777777" w:rsidR="00F139AD" w:rsidRPr="00F04430" w:rsidRDefault="00F139AD" w:rsidP="00F139AD">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 при закупке строительных работ:</w:t>
      </w:r>
    </w:p>
    <w:p w14:paraId="33901331" w14:textId="77777777" w:rsidR="00F139AD" w:rsidRPr="00F04430" w:rsidRDefault="00F139AD" w:rsidP="00F139AD">
      <w:pPr>
        <w:ind w:firstLine="567"/>
        <w:jc w:val="both"/>
        <w:rPr>
          <w:rFonts w:ascii="GHEA Grapalat" w:hAnsi="GHEA Grapalat"/>
        </w:rPr>
      </w:pPr>
      <w:r w:rsidRPr="00F04430">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393D1BCA" w14:textId="77777777" w:rsidR="00F139AD" w:rsidRPr="00F04430" w:rsidRDefault="00F139AD" w:rsidP="00F139AD">
      <w:pPr>
        <w:ind w:firstLine="567"/>
        <w:jc w:val="both"/>
        <w:rPr>
          <w:rFonts w:ascii="GHEA Grapalat" w:hAnsi="GHEA Grapalat"/>
        </w:rPr>
      </w:pPr>
    </w:p>
    <w:p w14:paraId="785FD7D1"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технические характеристики, товарные знаки, фирменные наименования</w:t>
      </w:r>
      <w:r w:rsidRPr="000202C3">
        <w:rPr>
          <w:rFonts w:ascii="GHEA Grapalat" w:hAnsi="GHEA Grapalat"/>
          <w:sz w:val="24"/>
          <w:szCs w:val="24"/>
        </w:rPr>
        <w:t>, марки,</w:t>
      </w:r>
      <w:r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F04430">
        <w:rPr>
          <w:rFonts w:ascii="Times New Roman" w:hAnsi="Times New Roman"/>
          <w:sz w:val="28"/>
          <w:szCs w:val="28"/>
        </w:rPr>
        <w:t>;</w:t>
      </w:r>
      <w:r w:rsidRPr="00F04430">
        <w:rPr>
          <w:rStyle w:val="af6"/>
          <w:rFonts w:ascii="GHEA Grapalat" w:hAnsi="GHEA Grapalat"/>
          <w:sz w:val="24"/>
          <w:szCs w:val="24"/>
        </w:rPr>
        <w:footnoteReference w:customMarkFollows="1" w:id="7"/>
        <w:t>9</w:t>
      </w:r>
    </w:p>
    <w:p w14:paraId="0FE7590D"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w:t>
      </w:r>
      <w:r>
        <w:rPr>
          <w:rFonts w:ascii="GHEA Grapalat" w:hAnsi="GHEA Grapalat"/>
          <w:sz w:val="24"/>
          <w:szCs w:val="24"/>
        </w:rPr>
        <w:t xml:space="preserve"> субподряда </w:t>
      </w:r>
      <w:r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Pr>
          <w:rFonts w:ascii="GHEA Grapalat" w:hAnsi="GHEA Grapalat"/>
          <w:sz w:val="24"/>
          <w:szCs w:val="24"/>
        </w:rPr>
        <w:t>субподряд</w:t>
      </w:r>
      <w:r w:rsidRPr="009044F1">
        <w:rPr>
          <w:rFonts w:ascii="GHEA Grapalat" w:hAnsi="GHEA Grapalat"/>
          <w:sz w:val="24"/>
          <w:szCs w:val="24"/>
        </w:rPr>
        <w:t>;</w:t>
      </w:r>
    </w:p>
    <w:p w14:paraId="394FFF65" w14:textId="77777777" w:rsidR="00F139AD" w:rsidRPr="00D3436F" w:rsidRDefault="00F139AD" w:rsidP="00F139A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D059DF5" w14:textId="77777777" w:rsidR="00F139AD" w:rsidRDefault="00F139AD" w:rsidP="00F139A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998CB" w14:textId="77777777" w:rsidR="00F139AD" w:rsidRDefault="00F139AD" w:rsidP="00F139A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8B786F4" w14:textId="77777777" w:rsidR="00F139AD" w:rsidRDefault="00F139AD" w:rsidP="00F139AD">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3C104FF" w14:textId="77777777" w:rsidR="00F139AD" w:rsidRDefault="00F139AD" w:rsidP="00F139AD">
      <w:pPr>
        <w:pStyle w:val="norm"/>
        <w:widowControl w:val="0"/>
        <w:spacing w:after="120" w:line="240" w:lineRule="auto"/>
        <w:ind w:firstLine="0"/>
        <w:rPr>
          <w:rFonts w:ascii="GHEA Grapalat" w:hAnsi="GHEA Grapalat" w:cs="Sylfaen"/>
          <w:sz w:val="24"/>
          <w:szCs w:val="24"/>
        </w:rPr>
      </w:pPr>
    </w:p>
    <w:p w14:paraId="2EE999FB" w14:textId="77777777" w:rsidR="00F139AD" w:rsidRDefault="00F139AD" w:rsidP="00F139AD">
      <w:pPr>
        <w:rPr>
          <w:rFonts w:ascii="GHEA Grapalat" w:hAnsi="GHEA Grapalat"/>
          <w:b/>
        </w:rPr>
      </w:pPr>
      <w:r>
        <w:rPr>
          <w:rFonts w:ascii="GHEA Grapalat" w:hAnsi="GHEA Grapalat"/>
          <w:b/>
        </w:rPr>
        <w:t>-----------------------------</w:t>
      </w:r>
    </w:p>
    <w:p w14:paraId="52C508E0" w14:textId="77777777" w:rsidR="00F139AD" w:rsidDel="00B2007E" w:rsidRDefault="00F139AD" w:rsidP="00F139AD">
      <w:pPr>
        <w:widowControl w:val="0"/>
        <w:spacing w:after="160"/>
        <w:jc w:val="center"/>
        <w:rPr>
          <w:del w:id="4" w:author="Inesa Kocharyan" w:date="2022-03-25T12:10:00Z"/>
          <w:rFonts w:ascii="GHEA Grapalat" w:hAnsi="GHEA Grapalat"/>
          <w:b/>
        </w:rPr>
      </w:pPr>
    </w:p>
    <w:p w14:paraId="6BF25948" w14:textId="77777777" w:rsidR="00F139AD" w:rsidRDefault="00F139AD" w:rsidP="00F139AD">
      <w:pPr>
        <w:widowControl w:val="0"/>
        <w:spacing w:after="160"/>
        <w:jc w:val="center"/>
        <w:rPr>
          <w:rFonts w:ascii="GHEA Grapalat" w:hAnsi="GHEA Grapalat"/>
          <w:b/>
        </w:rPr>
      </w:pPr>
    </w:p>
    <w:p w14:paraId="4B580C2D" w14:textId="77777777" w:rsidR="00F139AD" w:rsidRDefault="00F139AD" w:rsidP="00F139AD">
      <w:pPr>
        <w:widowControl w:val="0"/>
        <w:spacing w:after="160"/>
        <w:jc w:val="center"/>
        <w:rPr>
          <w:rFonts w:ascii="GHEA Grapalat" w:hAnsi="GHEA Grapalat"/>
          <w:b/>
        </w:rPr>
      </w:pPr>
    </w:p>
    <w:p w14:paraId="0BD7FF48" w14:textId="77777777" w:rsidR="00F139AD" w:rsidRDefault="00F139AD" w:rsidP="00F139AD">
      <w:pPr>
        <w:rPr>
          <w:rFonts w:ascii="GHEA Grapalat" w:hAnsi="GHEA Grapalat"/>
          <w:b/>
        </w:rPr>
      </w:pPr>
      <w:r>
        <w:rPr>
          <w:rFonts w:ascii="GHEA Grapalat" w:hAnsi="GHEA Grapalat"/>
          <w:b/>
        </w:rPr>
        <w:br w:type="page"/>
      </w:r>
    </w:p>
    <w:p w14:paraId="786913F7" w14:textId="77777777" w:rsidR="00F139AD" w:rsidRPr="009044F1" w:rsidRDefault="00F139AD" w:rsidP="00F139AD">
      <w:pPr>
        <w:widowControl w:val="0"/>
        <w:spacing w:after="160"/>
        <w:jc w:val="center"/>
        <w:rPr>
          <w:rFonts w:ascii="GHEA Grapalat" w:hAnsi="GHEA Grapalat" w:cs="Arial"/>
          <w:b/>
        </w:rPr>
      </w:pPr>
      <w:r>
        <w:rPr>
          <w:rFonts w:ascii="GHEA Grapalat" w:hAnsi="GHEA Grapalat"/>
          <w:b/>
        </w:rPr>
        <w:lastRenderedPageBreak/>
        <w:t>5.</w:t>
      </w:r>
      <w:r w:rsidRPr="009044F1">
        <w:rPr>
          <w:rFonts w:ascii="GHEA Grapalat" w:hAnsi="GHEA Grapalat"/>
          <w:b/>
        </w:rPr>
        <w:t xml:space="preserve">ЦЕНОВОЕ ПРЕДЛОЖЕНИЕ ЗАЯВКИ </w:t>
      </w:r>
    </w:p>
    <w:p w14:paraId="722FEE60"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3D8DEA0"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1E15C72" w14:textId="77777777" w:rsidR="00F139AD" w:rsidRPr="009044F1" w:rsidRDefault="00F139AD" w:rsidP="00F139A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DA43D5B" w14:textId="77777777" w:rsidR="00F139AD" w:rsidRPr="00ED437B"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00D2B1E4"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DFF2589" w14:textId="77777777" w:rsidR="00F139AD" w:rsidRPr="00ED437B" w:rsidRDefault="00F139AD" w:rsidP="00F139A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304FCAF8"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002A550A"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730D20A8"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59AAC22F"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044F1">
        <w:rPr>
          <w:rFonts w:ascii="GHEA Grapalat" w:hAnsi="GHEA Grapalat"/>
          <w:sz w:val="24"/>
          <w:szCs w:val="24"/>
        </w:rPr>
        <w:lastRenderedPageBreak/>
        <w:t>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6E859F9" w14:textId="77777777" w:rsidR="00F139AD" w:rsidRPr="00230D36" w:rsidRDefault="00F139AD" w:rsidP="00F139AD">
      <w:pPr>
        <w:jc w:val="center"/>
        <w:rPr>
          <w:rFonts w:ascii="GHEA Grapalat" w:hAnsi="GHEA Grapalat"/>
          <w:b/>
        </w:rPr>
      </w:pPr>
    </w:p>
    <w:p w14:paraId="1AD05138" w14:textId="77777777" w:rsidR="00F139AD" w:rsidRPr="00230D36" w:rsidRDefault="00F139AD" w:rsidP="00F139AD">
      <w:pPr>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44C887D1" w14:textId="77777777" w:rsidR="00F139AD" w:rsidRPr="00230D36" w:rsidRDefault="00F139AD" w:rsidP="00F139AD">
      <w:pPr>
        <w:jc w:val="center"/>
        <w:rPr>
          <w:rFonts w:ascii="GHEA Grapalat" w:hAnsi="GHEA Grapalat"/>
          <w:b/>
        </w:rPr>
      </w:pPr>
    </w:p>
    <w:p w14:paraId="5C0F38C9" w14:textId="77777777" w:rsidR="00F139AD" w:rsidRPr="00AA7117" w:rsidRDefault="00F139AD" w:rsidP="00F139A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F026B62" w14:textId="77777777" w:rsidR="00F139AD" w:rsidRPr="009044F1" w:rsidRDefault="00F139AD" w:rsidP="00F139A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ADE6BD0" w14:textId="77777777" w:rsidR="00DC1FAC" w:rsidRPr="009044F1" w:rsidRDefault="00DC1FAC" w:rsidP="00DC1FAC">
      <w:pPr>
        <w:widowControl w:val="0"/>
        <w:spacing w:after="160"/>
        <w:ind w:firstLine="567"/>
        <w:jc w:val="center"/>
        <w:rPr>
          <w:rFonts w:ascii="GHEA Grapalat" w:hAnsi="GHEA Grapalat"/>
          <w:b/>
        </w:rPr>
      </w:pPr>
    </w:p>
    <w:p w14:paraId="31DAE2E7" w14:textId="77777777" w:rsidR="00DC1FAC" w:rsidRPr="00221C7B" w:rsidRDefault="00DC1FAC" w:rsidP="00DC1FAC">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53F97AD" w14:textId="77777777" w:rsidR="00DC1FAC" w:rsidRPr="00681F45" w:rsidRDefault="00DC1FAC" w:rsidP="00DC1FAC">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63AAA6EE" w14:textId="77777777" w:rsidR="00DC1FAC" w:rsidRPr="009044F1" w:rsidRDefault="00DC1FAC" w:rsidP="00DC1FAC">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E62CB8">
        <w:rPr>
          <w:rFonts w:ascii="GHEA Grapalat" w:hAnsi="GHEA Grapalat"/>
        </w:rPr>
        <w:t>.</w:t>
      </w:r>
      <w:r w:rsidRPr="007304FF">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4D2E58F" w14:textId="77777777" w:rsidR="00DC1FAC" w:rsidRDefault="00DC1FAC" w:rsidP="00DC1FAC">
      <w:pPr>
        <w:widowControl w:val="0"/>
        <w:spacing w:after="160"/>
        <w:ind w:firstLine="567"/>
        <w:jc w:val="both"/>
        <w:rPr>
          <w:ins w:id="5"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49BD6468" w14:textId="77777777" w:rsidR="00DC1FAC" w:rsidRPr="009044F1" w:rsidRDefault="00DC1FAC" w:rsidP="00DC1FAC">
      <w:pPr>
        <w:widowControl w:val="0"/>
        <w:spacing w:after="160"/>
        <w:ind w:firstLine="567"/>
        <w:jc w:val="both"/>
        <w:rPr>
          <w:rFonts w:ascii="GHEA Grapalat" w:hAnsi="GHEA Grapalat" w:cs="Sylfaen"/>
        </w:rPr>
      </w:pPr>
      <w:r w:rsidRPr="00430362">
        <w:rPr>
          <w:rFonts w:ascii="GHEA Grapalat" w:hAnsi="GHEA Grapalat"/>
        </w:rPr>
        <w:lastRenderedPageBreak/>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14:paraId="01C1D23C" w14:textId="77777777" w:rsidR="00DC1FAC" w:rsidRPr="00681F45" w:rsidRDefault="00DC1FAC" w:rsidP="00DC1FAC">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03AB0338" w14:textId="77777777" w:rsidR="00DC1FAC" w:rsidRPr="00FF4B9E" w:rsidRDefault="00DC1FAC" w:rsidP="00DC1FAC">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Pr="00C12676">
        <w:rPr>
          <w:rFonts w:ascii="GHEA Grapalat" w:hAnsi="GHEA Grapalat"/>
        </w:rPr>
        <w:tab/>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A502FC">
        <w:rPr>
          <w:rFonts w:ascii="GHEA Grapalat" w:hAnsi="GHEA Grapalat"/>
        </w:rPr>
        <w:t>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52A73065" w14:textId="77777777" w:rsidR="00DC1FAC" w:rsidRPr="00C35487" w:rsidRDefault="00DC1FAC" w:rsidP="00DC1FAC">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Pr>
          <w:rStyle w:val="af6"/>
        </w:rPr>
        <w:footnoteReference w:customMarkFollows="1" w:id="8"/>
        <w:t>9</w:t>
      </w:r>
    </w:p>
    <w:p w14:paraId="72F8743C" w14:textId="77777777" w:rsidR="00DC1FAC" w:rsidRPr="009044F1" w:rsidRDefault="00DC1FAC" w:rsidP="00DC1FAC">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409025BF" w14:textId="77777777" w:rsidR="00DC1FAC" w:rsidRPr="009044F1" w:rsidRDefault="00DC1FAC" w:rsidP="00DC1FAC">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504E547" w14:textId="77777777" w:rsidR="00DC1FAC" w:rsidRPr="009044F1" w:rsidRDefault="00DC1FAC" w:rsidP="00DC1FAC">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7DCCD47" w14:textId="77777777" w:rsidR="00DC1FAC" w:rsidRPr="00681F45" w:rsidRDefault="00DC1FAC" w:rsidP="00DC1FAC">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w:t>
      </w:r>
    </w:p>
    <w:p w14:paraId="4CBBF9A1" w14:textId="77777777" w:rsidR="00DC1FAC" w:rsidRDefault="00DC1FAC" w:rsidP="00DC1FAC">
      <w:pPr>
        <w:rPr>
          <w:rFonts w:ascii="GHEA Grapalat" w:hAnsi="GHEA Grapalat" w:cs="Sylfaen"/>
        </w:rPr>
      </w:pPr>
    </w:p>
    <w:p w14:paraId="62647159" w14:textId="77777777" w:rsidR="00DC1FAC" w:rsidRDefault="00DC1FAC" w:rsidP="00DC1FAC">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25D57B2" w14:textId="77777777" w:rsidR="00DC1FAC" w:rsidRPr="00996C18" w:rsidRDefault="00DC1FAC" w:rsidP="00DC1FAC">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 xml:space="preserve">беспечение заявки или представленное обеспечение не  соответствует </w:t>
      </w:r>
      <w:r w:rsidRPr="007C1F83">
        <w:rPr>
          <w:rFonts w:ascii="GHEA Grapalat" w:hAnsi="GHEA Grapalat"/>
        </w:rPr>
        <w:lastRenderedPageBreak/>
        <w:t>требованиям приглашения.</w:t>
      </w:r>
    </w:p>
    <w:p w14:paraId="11FA24E1" w14:textId="77777777" w:rsidR="00F139AD" w:rsidRDefault="00F139AD" w:rsidP="00F139AD">
      <w:pPr>
        <w:rPr>
          <w:rFonts w:ascii="GHEA Grapalat" w:hAnsi="GHEA Grapalat" w:cs="Sylfaen"/>
        </w:rPr>
      </w:pPr>
    </w:p>
    <w:p w14:paraId="44657DB7" w14:textId="77777777" w:rsidR="00F139AD" w:rsidRPr="009044F1" w:rsidRDefault="00F139AD" w:rsidP="00F139A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494B53E" w14:textId="77777777" w:rsidR="00F139AD" w:rsidRPr="009044F1" w:rsidRDefault="00F139AD" w:rsidP="00F139A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Pr>
          <w:rFonts w:ascii="GHEA Grapalat" w:hAnsi="GHEA Grapalat"/>
          <w:sz w:val="24"/>
          <w:szCs w:val="24"/>
        </w:rPr>
        <w:t>на "</w:t>
      </w:r>
      <w:r w:rsidR="00D27FCF">
        <w:rPr>
          <w:rFonts w:ascii="GHEA Grapalat" w:hAnsi="GHEA Grapalat"/>
          <w:sz w:val="24"/>
          <w:szCs w:val="24"/>
          <w:highlight w:val="yellow"/>
        </w:rPr>
        <w:t>40</w:t>
      </w:r>
      <w:r>
        <w:rPr>
          <w:rFonts w:ascii="GHEA Grapalat" w:hAnsi="GHEA Grapalat"/>
          <w:sz w:val="24"/>
          <w:szCs w:val="24"/>
          <w:highlight w:val="yellow"/>
        </w:rPr>
        <w:t>"-oй день в "11:00</w:t>
      </w:r>
      <w:r w:rsidRPr="006A2538">
        <w:rPr>
          <w:rFonts w:ascii="GHEA Grapalat" w:hAnsi="GHEA Grapalat"/>
          <w:sz w:val="24"/>
          <w:szCs w:val="24"/>
          <w:highlight w:val="yellow"/>
        </w:rPr>
        <w:t>"</w:t>
      </w:r>
      <w:r w:rsidRPr="009044F1">
        <w:rPr>
          <w:rFonts w:ascii="GHEA Grapalat" w:hAnsi="GHEA Grapalat"/>
          <w:sz w:val="24"/>
          <w:szCs w:val="24"/>
        </w:rPr>
        <w:t xml:space="preserve"> вскрытия" со дня опубликования в </w:t>
      </w:r>
    </w:p>
    <w:p w14:paraId="57F9C43E" w14:textId="77777777" w:rsidR="00F139AD" w:rsidRPr="00D213B9" w:rsidRDefault="00F139AD" w:rsidP="00F139AD">
      <w:pPr>
        <w:pStyle w:val="23"/>
        <w:widowControl w:val="0"/>
        <w:tabs>
          <w:tab w:val="left" w:pos="1134"/>
        </w:tabs>
        <w:spacing w:after="160" w:line="240" w:lineRule="auto"/>
        <w:ind w:firstLine="567"/>
        <w:rPr>
          <w:rFonts w:ascii="GHEA Grapalat" w:hAnsi="GHEA Grapalat"/>
          <w:sz w:val="24"/>
          <w:szCs w:val="24"/>
        </w:rPr>
      </w:pPr>
      <w:r w:rsidRPr="00D213B9">
        <w:rPr>
          <w:rFonts w:ascii="GHEA Grapalat" w:hAnsi="GHEA Grapalat"/>
          <w:sz w:val="24"/>
          <w:szCs w:val="24"/>
        </w:rPr>
        <w:t xml:space="preserve">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w:t>
      </w:r>
      <w:r w:rsidRPr="009044F1">
        <w:rPr>
          <w:rFonts w:ascii="GHEA Grapalat" w:hAnsi="GHEA Grapalat"/>
          <w:sz w:val="24"/>
          <w:szCs w:val="24"/>
        </w:rPr>
        <w:t xml:space="preserve">системе объявления и приглашения на настоящую процедуру. </w:t>
      </w:r>
      <w:r w:rsidRPr="00D213B9">
        <w:rPr>
          <w:rFonts w:ascii="GHEA Grapalat" w:hAnsi="GHEA Grapalat"/>
          <w:sz w:val="24"/>
          <w:szCs w:val="24"/>
        </w:rPr>
        <w:t>подавших заявки участников, принимая за основание представленную прописью запись.</w:t>
      </w:r>
    </w:p>
    <w:p w14:paraId="23EA6B9F" w14:textId="77777777" w:rsidR="00F139AD" w:rsidRPr="009044F1" w:rsidRDefault="00F139AD" w:rsidP="00F139AD">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32F7838"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F23E4CA" w14:textId="77777777" w:rsidR="00F139AD" w:rsidRPr="002A665D" w:rsidRDefault="00F139AD" w:rsidP="00F139A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1F0D21AE" w14:textId="77777777" w:rsidR="00F139AD" w:rsidRPr="009044F1" w:rsidRDefault="00F139AD" w:rsidP="00F139A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D1D345"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DA2EDB5" w14:textId="77777777" w:rsidR="00F139AD" w:rsidRPr="009044F1" w:rsidRDefault="00F139AD" w:rsidP="00F139A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w:t>
      </w:r>
      <w:r w:rsidRPr="009044F1">
        <w:rPr>
          <w:rFonts w:ascii="GHEA Grapalat" w:hAnsi="GHEA Grapalat"/>
          <w:sz w:val="24"/>
          <w:szCs w:val="24"/>
        </w:rPr>
        <w:lastRenderedPageBreak/>
        <w:t xml:space="preserve">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E862B52" w14:textId="77777777" w:rsidR="00F139AD" w:rsidRPr="00A01157" w:rsidRDefault="00F139AD" w:rsidP="00F139A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Pr>
          <w:rFonts w:ascii="GHEA Grapalat" w:hAnsi="GHEA Grapalat"/>
          <w:i w:val="0"/>
          <w:sz w:val="24"/>
          <w:szCs w:val="24"/>
          <w:lang w:val="hy-AM"/>
        </w:rPr>
        <w:t xml:space="preserve"> </w:t>
      </w:r>
      <w:r w:rsidRPr="00D85DF1">
        <w:rPr>
          <w:rFonts w:ascii="GHEA Grapalat" w:hAnsi="GHEA Grapalat"/>
          <w:i w:val="0"/>
          <w:sz w:val="24"/>
          <w:szCs w:val="24"/>
        </w:rPr>
        <w:t>данной даты, установленной Центральным банком</w:t>
      </w:r>
      <w:r w:rsidRPr="00D85DF1">
        <w:rPr>
          <w:rStyle w:val="af6"/>
          <w:rFonts w:ascii="GHEA Grapalat" w:hAnsi="GHEA Grapalat"/>
          <w:i w:val="0"/>
          <w:sz w:val="24"/>
          <w:szCs w:val="24"/>
        </w:rPr>
        <w:t xml:space="preserve"> </w:t>
      </w:r>
      <w:r>
        <w:rPr>
          <w:rStyle w:val="af6"/>
          <w:rFonts w:ascii="GHEA Grapalat" w:hAnsi="GHEA Grapalat"/>
          <w:i w:val="0"/>
          <w:sz w:val="24"/>
          <w:szCs w:val="24"/>
        </w:rPr>
        <w:footnoteReference w:customMarkFollows="1" w:id="9"/>
        <w:t>11</w:t>
      </w:r>
      <w:r>
        <w:rPr>
          <w:rFonts w:ascii="GHEA Grapalat" w:hAnsi="GHEA Grapalat"/>
          <w:i w:val="0"/>
          <w:sz w:val="24"/>
          <w:szCs w:val="24"/>
        </w:rPr>
        <w:t>.</w:t>
      </w:r>
    </w:p>
    <w:p w14:paraId="1C38B84A" w14:textId="77777777" w:rsidR="00F139AD" w:rsidRPr="00186559" w:rsidRDefault="00F139AD" w:rsidP="00F139AD">
      <w:pPr>
        <w:pStyle w:val="a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i w:val="0"/>
          <w:sz w:val="24"/>
          <w:szCs w:val="24"/>
        </w:rPr>
        <w:t xml:space="preserve"> </w:t>
      </w: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4702BE02"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4F40255F"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AE694C3" w14:textId="77777777" w:rsidR="00F139AD" w:rsidRPr="00A50C53"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2AE5E238"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0244F0A"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1BF92487"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w:t>
      </w:r>
      <w:r w:rsidRPr="009775E8">
        <w:rPr>
          <w:rFonts w:ascii="GHEA Grapalat" w:hAnsi="GHEA Grapalat"/>
          <w:sz w:val="24"/>
          <w:szCs w:val="24"/>
        </w:rPr>
        <w:lastRenderedPageBreak/>
        <w:t xml:space="preserve">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FFB061E"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C2673C8" w14:textId="77777777" w:rsidR="00F139AD" w:rsidRPr="009044F1"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A34930E" w14:textId="77777777" w:rsidR="00F139AD" w:rsidRDefault="00F139AD" w:rsidP="00F139A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DFA39EF" w14:textId="77777777" w:rsidR="00F139AD" w:rsidRPr="00AA7117" w:rsidRDefault="00F139AD" w:rsidP="00F139A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38D41FE" w14:textId="77777777" w:rsidR="00F139AD" w:rsidRDefault="00F139AD" w:rsidP="00F139A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7D2981A4" w14:textId="77777777" w:rsidR="00F139AD" w:rsidRPr="00CE18BF" w:rsidRDefault="00F139AD" w:rsidP="00F139A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w:t>
      </w:r>
      <w:r w:rsidRPr="00CE18BF">
        <w:rPr>
          <w:rFonts w:ascii="GHEA Grapalat" w:hAnsi="GHEA Grapalat"/>
          <w:sz w:val="24"/>
          <w:szCs w:val="24"/>
        </w:rPr>
        <w:lastRenderedPageBreak/>
        <w:t>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C5F5EA6" w14:textId="77777777" w:rsidR="00F139AD" w:rsidRPr="009044F1" w:rsidRDefault="00F139AD" w:rsidP="00F139A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1BED9B3" w14:textId="77777777" w:rsidR="00F139AD" w:rsidRPr="009044F1" w:rsidRDefault="00F139AD" w:rsidP="00F139A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1B2883D" w14:textId="77777777" w:rsidR="00F139AD" w:rsidRPr="009044F1" w:rsidRDefault="00F139AD" w:rsidP="00F139A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39214854" w14:textId="77777777" w:rsidR="00F139AD" w:rsidRPr="009044F1" w:rsidRDefault="00F139AD" w:rsidP="00F139A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CE092E3" w14:textId="77777777" w:rsidR="00F139AD" w:rsidRPr="00110330" w:rsidRDefault="00F139AD" w:rsidP="00F139AD">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w:t>
      </w:r>
      <w:r w:rsidRPr="00110330">
        <w:rPr>
          <w:rFonts w:ascii="GHEA Grapalat" w:hAnsi="GHEA Grapalat"/>
        </w:rPr>
        <w:lastRenderedPageBreak/>
        <w:t>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E6FED2C" w14:textId="77777777" w:rsidR="00F139AD" w:rsidRPr="00110330" w:rsidRDefault="00F139AD" w:rsidP="00F139AD">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06EAA19B" w14:textId="77777777" w:rsidR="00F139AD" w:rsidRPr="00110330" w:rsidRDefault="00F139AD" w:rsidP="00F139AD">
      <w:pPr>
        <w:pStyle w:val="aff3"/>
        <w:widowControl w:val="0"/>
        <w:numPr>
          <w:ilvl w:val="0"/>
          <w:numId w:val="33"/>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2466B02" w14:textId="77777777" w:rsidR="00F139AD" w:rsidRDefault="00F139AD" w:rsidP="00F139AD">
      <w:pPr>
        <w:pStyle w:val="aff3"/>
        <w:widowControl w:val="0"/>
        <w:numPr>
          <w:ilvl w:val="0"/>
          <w:numId w:val="33"/>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284124E" w14:textId="77777777" w:rsidR="00F139AD" w:rsidRPr="00793DC2" w:rsidRDefault="00F139AD" w:rsidP="00F139AD">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FBF076F" w14:textId="77777777" w:rsidR="00F139AD" w:rsidRPr="00793DC2" w:rsidRDefault="00F139AD" w:rsidP="00F139AD">
      <w:pPr>
        <w:widowControl w:val="0"/>
        <w:ind w:left="284"/>
        <w:contextualSpacing/>
        <w:jc w:val="both"/>
        <w:rPr>
          <w:rFonts w:ascii="GHEA Grapalat" w:hAnsi="GHEA Grapalat"/>
        </w:rPr>
      </w:pPr>
    </w:p>
    <w:p w14:paraId="0E8D2A02" w14:textId="77777777" w:rsidR="00F139AD" w:rsidRPr="009044F1" w:rsidRDefault="00F139AD" w:rsidP="00F139AD">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58914BCB" w14:textId="77777777" w:rsidR="00F139AD" w:rsidRDefault="00F139AD" w:rsidP="00F139A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9158602" w14:textId="77777777" w:rsidR="00F139AD" w:rsidRPr="001439BD" w:rsidRDefault="00F139AD" w:rsidP="00F139A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9C2DDB5" w14:textId="77777777" w:rsidR="00F139AD" w:rsidRPr="009044F1" w:rsidRDefault="00F139AD" w:rsidP="00F139AD">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3C04092" w14:textId="77777777" w:rsidR="00F139AD" w:rsidRPr="009044F1" w:rsidRDefault="00F139AD" w:rsidP="00F139AD">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7179F661" w14:textId="77777777" w:rsidR="00F139AD" w:rsidRPr="00D3436F" w:rsidRDefault="00F139AD" w:rsidP="00F139A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6EEDE32B" w14:textId="77777777" w:rsidR="00F139AD" w:rsidRPr="008A3C60" w:rsidRDefault="00F139AD" w:rsidP="00F139AD">
      <w:pPr>
        <w:pStyle w:val="23"/>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30D33F" w14:textId="77777777" w:rsidR="00F139AD" w:rsidRPr="00D544B3" w:rsidRDefault="00F139AD" w:rsidP="00F139AD">
      <w:pPr>
        <w:pStyle w:val="23"/>
        <w:widowControl w:val="0"/>
        <w:tabs>
          <w:tab w:val="left" w:pos="1276"/>
        </w:tabs>
        <w:spacing w:after="160" w:line="240" w:lineRule="auto"/>
        <w:ind w:firstLine="567"/>
        <w:rPr>
          <w:rFonts w:ascii="GHEA Grapalat" w:hAnsi="GHEA Grapalat"/>
          <w:sz w:val="24"/>
          <w:szCs w:val="24"/>
        </w:rPr>
      </w:pPr>
      <w:r w:rsidRPr="00D544B3">
        <w:rPr>
          <w:rFonts w:ascii="GHEA Grapalat" w:hAnsi="GHEA Grapalat"/>
          <w:sz w:val="24"/>
          <w:szCs w:val="24"/>
        </w:rPr>
        <w:t>8.</w:t>
      </w:r>
      <w:r w:rsidRPr="00D544B3">
        <w:rPr>
          <w:rFonts w:ascii="GHEA Grapalat" w:hAnsi="GHEA Grapalat"/>
          <w:sz w:val="24"/>
          <w:szCs w:val="24"/>
          <w:lang w:val="hy-AM"/>
        </w:rPr>
        <w:t>19</w:t>
      </w:r>
      <w:r w:rsidRPr="00D544B3">
        <w:rPr>
          <w:rFonts w:ascii="GHEA Grapalat" w:hAnsi="GHEA Grapalat"/>
          <w:sz w:val="24"/>
          <w:szCs w:val="24"/>
        </w:rPr>
        <w:t>.</w:t>
      </w:r>
      <w:r w:rsidRPr="00D544B3">
        <w:rPr>
          <w:rFonts w:ascii="GHEA Grapalat" w:hAnsi="GHEA Grapalat"/>
          <w:sz w:val="24"/>
          <w:szCs w:val="24"/>
        </w:rPr>
        <w:tab/>
        <w:t>Оценка заявок и определение отобранного участника осуществляются по отдельным лотам</w:t>
      </w:r>
      <w:r w:rsidRPr="00D544B3">
        <w:rPr>
          <w:rStyle w:val="af6"/>
          <w:rFonts w:ascii="GHEA Grapalat" w:hAnsi="GHEA Grapalat"/>
          <w:sz w:val="24"/>
          <w:szCs w:val="24"/>
        </w:rPr>
        <w:footnoteReference w:customMarkFollows="1" w:id="10"/>
        <w:t>12</w:t>
      </w:r>
      <w:r w:rsidRPr="00D544B3">
        <w:rPr>
          <w:rFonts w:ascii="GHEA Grapalat" w:hAnsi="GHEA Grapalat"/>
          <w:sz w:val="24"/>
          <w:szCs w:val="24"/>
        </w:rPr>
        <w:t xml:space="preserve">. </w:t>
      </w:r>
    </w:p>
    <w:p w14:paraId="6724DDA5" w14:textId="77777777" w:rsidR="00F139AD" w:rsidRPr="009044F1" w:rsidRDefault="00F139AD" w:rsidP="00F139AD">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0C57E0E8" w14:textId="77777777" w:rsidR="00F139AD" w:rsidRPr="009044F1" w:rsidRDefault="00F139AD" w:rsidP="00F139A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25BCF38" w14:textId="77777777" w:rsidR="00F139AD" w:rsidRPr="005114D0" w:rsidRDefault="00F139AD" w:rsidP="00F139A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7294DE4" w14:textId="77777777" w:rsidR="00F139AD" w:rsidRPr="00374F4A" w:rsidRDefault="00F139AD" w:rsidP="00F139A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69E06A9" w14:textId="77777777" w:rsidR="00F139AD" w:rsidRPr="009044F1" w:rsidRDefault="00F139AD" w:rsidP="00F139A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7724B46"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6BE9A04" w14:textId="77777777" w:rsidR="00F139AD" w:rsidRPr="009044F1" w:rsidRDefault="00F139AD" w:rsidP="00F139AD">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9276046" w14:textId="77777777" w:rsidR="00F139AD" w:rsidRPr="000811C1" w:rsidRDefault="00F139AD" w:rsidP="00F139A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06A52896" w14:textId="77777777" w:rsidR="00F139AD" w:rsidRPr="009044F1" w:rsidRDefault="00F139AD" w:rsidP="00F139A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912BD17" w14:textId="77777777" w:rsidR="00F139AD" w:rsidRDefault="00F139AD" w:rsidP="00F139AD">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2EECD07B" w14:textId="77777777" w:rsidR="00F139AD" w:rsidRPr="00A835E3" w:rsidRDefault="00F139AD" w:rsidP="00F139A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4E06D034" w14:textId="77777777" w:rsidR="00F139AD" w:rsidRDefault="00F139AD" w:rsidP="00F139A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66E4CB4" w14:textId="77777777" w:rsidR="00F139AD" w:rsidRPr="00A835E3" w:rsidRDefault="00F139AD" w:rsidP="00F139A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081923A" w14:textId="77777777" w:rsidR="00F139AD" w:rsidRDefault="00F139AD" w:rsidP="00F139AD">
      <w:pPr>
        <w:widowControl w:val="0"/>
        <w:spacing w:after="160"/>
        <w:jc w:val="center"/>
        <w:rPr>
          <w:rFonts w:ascii="GHEA Grapalat" w:hAnsi="GHEA Grapalat"/>
          <w:b/>
        </w:rPr>
      </w:pPr>
    </w:p>
    <w:p w14:paraId="05D35FDD" w14:textId="77777777" w:rsidR="00F139AD" w:rsidRDefault="00F139AD" w:rsidP="00F139AD">
      <w:pPr>
        <w:widowControl w:val="0"/>
        <w:spacing w:after="160"/>
        <w:jc w:val="center"/>
        <w:rPr>
          <w:rFonts w:ascii="GHEA Grapalat" w:hAnsi="GHEA Grapalat"/>
          <w:b/>
        </w:rPr>
      </w:pPr>
    </w:p>
    <w:p w14:paraId="19115BE2" w14:textId="77777777" w:rsidR="00F139AD" w:rsidRDefault="00F139AD" w:rsidP="00F139AD">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9FEADB9" w14:textId="77777777" w:rsidR="00F139AD" w:rsidRPr="009044F1" w:rsidRDefault="00F139AD" w:rsidP="00F139AD">
      <w:pPr>
        <w:widowControl w:val="0"/>
        <w:spacing w:after="160"/>
        <w:jc w:val="center"/>
        <w:rPr>
          <w:rFonts w:ascii="GHEA Grapalat" w:hAnsi="GHEA Grapalat" w:cs="Arial"/>
          <w:b/>
          <w:iCs/>
        </w:rPr>
      </w:pPr>
    </w:p>
    <w:p w14:paraId="4A5B6AC1"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1B4448"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ins w:id="6" w:author="Inesa Kocharyan" w:date="2022-05-27T11:14:00Z">
        <w:r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w:t>
      </w:r>
      <w:r w:rsidRPr="009044F1">
        <w:rPr>
          <w:rFonts w:ascii="GHEA Grapalat" w:hAnsi="GHEA Grapalat"/>
        </w:rPr>
        <w:lastRenderedPageBreak/>
        <w:t>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211753A7"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w:hAnsi="GHEA Grapalat"/>
        </w:rPr>
        <w:t>При этом</w:t>
      </w:r>
      <w:r>
        <w:rPr>
          <w:rFonts w:ascii="GHEA Grapalat" w:hAnsi="GHEA Grapalat"/>
        </w:rPr>
        <w:t>,</w:t>
      </w:r>
      <w:r w:rsidRPr="00645866">
        <w:rPr>
          <w:rFonts w:ascii="GHEA Grapalat" w:hAnsi="GHEA Grapalat"/>
        </w:rPr>
        <w:t xml:space="preserve"> при закупке строительных работ</w:t>
      </w:r>
      <w:r>
        <w:rPr>
          <w:rFonts w:ascii="GHEA Grapalat" w:hAnsi="GHEA Grapalat"/>
        </w:rPr>
        <w:t>,</w:t>
      </w:r>
      <w:r w:rsidRPr="00645866">
        <w:rPr>
          <w:rFonts w:ascii="GHEA Grapalat" w:hAnsi="GHEA Grapalat"/>
        </w:rPr>
        <w:t xml:space="preserve"> в договор включаются </w:t>
      </w:r>
      <w:r>
        <w:rPr>
          <w:rFonts w:ascii="GHEA Grapalat" w:hAnsi="GHEA Grapalat"/>
        </w:rPr>
        <w:t>приборы</w:t>
      </w:r>
      <w:r w:rsidRPr="00645866">
        <w:rPr>
          <w:rFonts w:ascii="GHEA Grapalat" w:hAnsi="GHEA Grapalat"/>
        </w:rPr>
        <w:t xml:space="preserve"> и оборудование, представленные по заявке </w:t>
      </w:r>
      <w:r>
        <w:rPr>
          <w:rFonts w:ascii="GHEA Grapalat" w:hAnsi="GHEA Grapalat"/>
        </w:rPr>
        <w:t>ото</w:t>
      </w:r>
      <w:r w:rsidRPr="00645866">
        <w:rPr>
          <w:rFonts w:ascii="GHEA Grapalat" w:hAnsi="GHEA Grapalat"/>
        </w:rPr>
        <w:t>бранного участника</w:t>
      </w:r>
      <w:r w:rsidRPr="009044F1">
        <w:rPr>
          <w:rFonts w:ascii="GHEA Grapalat" w:hAnsi="GHEA Grapalat"/>
        </w:rPr>
        <w:t xml:space="preserve">. </w:t>
      </w:r>
    </w:p>
    <w:p w14:paraId="16F0EAD0"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336CE96E"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14:paraId="7443FFD1" w14:textId="77777777" w:rsidR="00F139AD" w:rsidRDefault="00F139AD" w:rsidP="00F139AD">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FB9F37A"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BBE8794" w14:textId="77777777" w:rsidR="00F139AD" w:rsidRPr="009044F1" w:rsidRDefault="00F139AD" w:rsidP="00F139A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B057C">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67642722" w14:textId="77777777" w:rsidR="00F139AD" w:rsidRPr="009044F1" w:rsidRDefault="00F139AD" w:rsidP="00F139A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83E328D" w14:textId="77777777" w:rsidR="00F139AD" w:rsidRDefault="00F139AD" w:rsidP="00F139AD">
      <w:pPr>
        <w:widowControl w:val="0"/>
        <w:spacing w:after="160"/>
        <w:jc w:val="center"/>
        <w:rPr>
          <w:rFonts w:ascii="GHEA Grapalat" w:hAnsi="GHEA Grapalat"/>
          <w:b/>
        </w:rPr>
      </w:pPr>
    </w:p>
    <w:p w14:paraId="5525ED9D" w14:textId="77777777" w:rsidR="00F139AD" w:rsidRDefault="00F139AD" w:rsidP="00F139AD">
      <w:pPr>
        <w:widowControl w:val="0"/>
        <w:spacing w:after="160"/>
        <w:jc w:val="center"/>
        <w:rPr>
          <w:rFonts w:ascii="GHEA Grapalat" w:hAnsi="GHEA Grapalat"/>
          <w:b/>
        </w:rPr>
      </w:pPr>
    </w:p>
    <w:p w14:paraId="2B198830" w14:textId="77777777" w:rsidR="00F139AD" w:rsidRDefault="00F139AD" w:rsidP="00F139AD">
      <w:pPr>
        <w:widowControl w:val="0"/>
        <w:spacing w:after="160"/>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14:paraId="0D8A5F59" w14:textId="77777777" w:rsidR="00F139AD" w:rsidRDefault="00F139AD" w:rsidP="00F139AD">
      <w:pPr>
        <w:widowControl w:val="0"/>
        <w:spacing w:after="160"/>
        <w:jc w:val="center"/>
        <w:rPr>
          <w:rFonts w:ascii="GHEA Grapalat" w:hAnsi="GHEA Grapalat"/>
          <w:b/>
        </w:rPr>
      </w:pPr>
    </w:p>
    <w:p w14:paraId="10789EDE" w14:textId="77777777" w:rsidR="00F139AD" w:rsidRPr="00572A57" w:rsidRDefault="00F139AD" w:rsidP="00F139AD">
      <w:pPr>
        <w:widowControl w:val="0"/>
        <w:spacing w:after="160"/>
        <w:jc w:val="center"/>
        <w:rPr>
          <w:rFonts w:ascii="GHEA Grapalat" w:hAnsi="GHEA Grapalat"/>
          <w:b/>
        </w:rPr>
      </w:pPr>
    </w:p>
    <w:p w14:paraId="7E7373B3" w14:textId="77777777" w:rsidR="00F139AD" w:rsidRDefault="00F139AD" w:rsidP="00F139AD">
      <w:pPr>
        <w:widowControl w:val="0"/>
        <w:tabs>
          <w:tab w:val="left" w:pos="1276"/>
        </w:tabs>
        <w:spacing w:after="160"/>
        <w:ind w:firstLine="142"/>
        <w:jc w:val="both"/>
        <w:rPr>
          <w:rFonts w:ascii="GHEA Grapalat" w:hAnsi="GHEA Grapalat"/>
        </w:rPr>
      </w:pPr>
      <w:r w:rsidRPr="009044F1">
        <w:rPr>
          <w:rFonts w:ascii="GHEA Grapalat" w:hAnsi="GHEA Grapalat"/>
        </w:rPr>
        <w:lastRenderedPageBreak/>
        <w:t>10.1</w:t>
      </w:r>
      <w:r w:rsidRPr="00DC30CC">
        <w:rPr>
          <w:rFonts w:ascii="GHEA Grapalat" w:hAnsi="GHEA Grapalat"/>
        </w:rPr>
        <w:t>.</w:t>
      </w:r>
      <w:r w:rsidRPr="005114D0" w:rsidDel="007966BA">
        <w:rPr>
          <w:rFonts w:ascii="GHEA Grapalat" w:hAnsi="GHEA Grapalat"/>
        </w:rPr>
        <w:t xml:space="preserve"> </w:t>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7B057C">
        <w:rPr>
          <w:rFonts w:ascii="GHEA Grapalat" w:hAnsi="GHEA Grapalat"/>
          <w:color w:val="000000" w:themeColor="text1"/>
          <w:vertAlign w:val="superscript"/>
        </w:rPr>
        <w:t>12.1</w:t>
      </w:r>
    </w:p>
    <w:p w14:paraId="2E2A9E0D" w14:textId="77777777" w:rsidR="00F139AD" w:rsidRPr="00572A57" w:rsidRDefault="00F139AD" w:rsidP="00F139AD">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sidRPr="00D27FCF">
        <w:rPr>
          <w:rFonts w:ascii="GHEA Grapalat" w:hAnsi="GHEA Grapalat"/>
        </w:rPr>
        <w:t>30</w:t>
      </w:r>
      <w:r>
        <w:rPr>
          <w:rFonts w:ascii="GHEA Grapalat" w:hAnsi="GHEA Grapalat"/>
        </w:rPr>
        <w:t xml:space="preserve">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работ закуп</w:t>
      </w:r>
      <w:r>
        <w:rPr>
          <w:rFonts w:ascii="GHEA Grapalat" w:hAnsi="GHEA Grapalat"/>
        </w:rPr>
        <w:t>аемых</w:t>
      </w:r>
      <w:r w:rsidRPr="00123A23">
        <w:rPr>
          <w:rFonts w:ascii="GHEA Grapalat" w:hAnsi="GHEA Grapalat"/>
        </w:rPr>
        <w:t xml:space="preserve">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174059">
        <w:rPr>
          <w:rFonts w:ascii="GHEA Grapalat" w:hAnsi="GHEA Grapalat"/>
        </w:rPr>
        <w:t>наличных денег, или гарантий, предоставленных банками</w:t>
      </w:r>
      <w:r w:rsidRPr="00535F96">
        <w:rPr>
          <w:rFonts w:ascii="GHEA Grapalat" w:hAnsi="GHEA Grapalat"/>
        </w:rPr>
        <w:t>.</w:t>
      </w:r>
      <w:r>
        <w:rPr>
          <w:rFonts w:ascii="GHEA Grapalat" w:hAnsi="GHEA Grapalat"/>
        </w:rPr>
        <w:t xml:space="preserve"> </w:t>
      </w:r>
      <w:r w:rsidRPr="00D27FCF">
        <w:rPr>
          <w:rFonts w:ascii="GHEA Grapalat" w:hAnsi="GHEA Grapalat"/>
        </w:rPr>
        <w:t>Причем обеспечение должно быть действительным как  минимум  включительно до 90-го</w:t>
      </w:r>
      <w:r w:rsidRPr="003946D2">
        <w:rPr>
          <w:rFonts w:ascii="GHEA Grapalat" w:hAnsi="GHEA Grapalat"/>
        </w:rPr>
        <w:t xml:space="preserve"> рабочего дня</w:t>
      </w:r>
      <w:r w:rsidRPr="001647D2">
        <w:rPr>
          <w:rFonts w:ascii="GHEA Grapalat" w:hAnsi="GHEA Grapalat"/>
        </w:rPr>
        <w:t xml:space="preserve">, следующего за днем полного принятия заказчиком результата выполнения </w:t>
      </w:r>
      <w:r w:rsidRPr="0027573B">
        <w:rPr>
          <w:rFonts w:ascii="GHEA Grapalat" w:hAnsi="GHEA Grapalat"/>
        </w:rPr>
        <w:t>контракта</w:t>
      </w:r>
      <w:r w:rsidRPr="005B796C">
        <w:rPr>
          <w:rFonts w:ascii="GHEA Grapalat" w:hAnsi="GHEA Grapalat"/>
        </w:rPr>
        <w:t>.</w:t>
      </w:r>
      <w:r w:rsidRPr="006C330D">
        <w:rPr>
          <w:rFonts w:ascii="GHEA Grapalat" w:hAnsi="GHEA Grapalat"/>
        </w:rPr>
        <w:t xml:space="preserve"> </w:t>
      </w:r>
      <w:r w:rsidRPr="00780D00">
        <w:rPr>
          <w:rFonts w:ascii="GHEA Grapalat" w:hAnsi="GHEA Grapalat"/>
          <w:b/>
          <w:vertAlign w:val="superscript"/>
        </w:rPr>
        <w:t>12.</w:t>
      </w:r>
      <w:r>
        <w:rPr>
          <w:rFonts w:ascii="GHEA Grapalat" w:hAnsi="GHEA Grapalat"/>
          <w:b/>
          <w:vertAlign w:val="superscript"/>
        </w:rPr>
        <w:t>2</w:t>
      </w:r>
    </w:p>
    <w:p w14:paraId="33FE34A9" w14:textId="77777777" w:rsidR="00F139AD" w:rsidRPr="005242F9" w:rsidRDefault="00F139AD" w:rsidP="00F139AD">
      <w:pPr>
        <w:widowControl w:val="0"/>
        <w:tabs>
          <w:tab w:val="left" w:pos="1276"/>
        </w:tabs>
        <w:spacing w:after="160"/>
        <w:ind w:firstLine="567"/>
        <w:jc w:val="both"/>
        <w:rPr>
          <w:rFonts w:ascii="GHEA Grapalat" w:hAnsi="GHEA Grapalat" w:cs="Sylfaen"/>
        </w:rPr>
      </w:pPr>
      <w:r w:rsidRPr="00D544B3">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D544B3">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D544B3">
        <w:rPr>
          <w:rFonts w:ascii="GHEA Grapalat" w:hAnsi="GHEA Grapalat" w:cs="Sylfaen"/>
        </w:rPr>
        <w:t xml:space="preserve">с учетом требований абзаца «в» подпункта 1 пункта 32 Порядка.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A370C5D" w14:textId="77777777" w:rsidR="00F139AD" w:rsidRDefault="00F139AD" w:rsidP="00F139AD">
      <w:pPr>
        <w:rPr>
          <w:rFonts w:ascii="GHEA Grapalat" w:hAnsi="GHEA Grapalat"/>
        </w:rPr>
      </w:pPr>
      <w:r>
        <w:rPr>
          <w:rFonts w:ascii="GHEA Grapalat" w:hAnsi="GHEA Grapalat"/>
        </w:rPr>
        <w:br w:type="page"/>
      </w:r>
      <w:r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CE224DF" w14:textId="77777777" w:rsidR="00F139AD" w:rsidRDefault="00F139AD" w:rsidP="00F139AD">
      <w:pPr>
        <w:rPr>
          <w:rFonts w:ascii="GHEA Grapalat" w:hAnsi="GHEA Grapalat"/>
        </w:rPr>
      </w:pPr>
    </w:p>
    <w:p w14:paraId="3AAD7E17" w14:textId="77777777" w:rsidR="00F139AD" w:rsidRDefault="00F139AD" w:rsidP="00F139AD">
      <w:pPr>
        <w:rPr>
          <w:rFonts w:ascii="GHEA Grapalat" w:hAnsi="GHEA Grapalat"/>
        </w:rPr>
      </w:pPr>
    </w:p>
    <w:p w14:paraId="2CCB1498" w14:textId="77777777" w:rsidR="00F139AD" w:rsidRPr="005242F9" w:rsidRDefault="00F139AD" w:rsidP="00F139AD">
      <w:pPr>
        <w:rPr>
          <w:rFonts w:ascii="GHEA Grapalat" w:hAnsi="GHEA Grapalat"/>
        </w:rPr>
      </w:pPr>
    </w:p>
    <w:p w14:paraId="05E1D5B4" w14:textId="77777777" w:rsidR="00F139AD" w:rsidRDefault="00F139AD" w:rsidP="00F139AD">
      <w:pPr>
        <w:widowControl w:val="0"/>
        <w:tabs>
          <w:tab w:val="left" w:pos="1276"/>
        </w:tabs>
        <w:spacing w:after="160"/>
        <w:ind w:firstLine="567"/>
        <w:jc w:val="both"/>
        <w:rPr>
          <w:rFonts w:ascii="GHEA Grapalat" w:hAnsi="GHEA Grapalat"/>
        </w:rPr>
      </w:pPr>
      <w:r>
        <w:rPr>
          <w:rFonts w:ascii="GHEA Grapalat" w:hAnsi="GHEA Grapalat"/>
        </w:rPr>
        <w:t>-------------------</w:t>
      </w:r>
    </w:p>
    <w:p w14:paraId="43CFFCA2" w14:textId="77777777" w:rsidR="00F139AD" w:rsidRPr="00F41D1E" w:rsidRDefault="00F139AD" w:rsidP="00F139AD">
      <w:pPr>
        <w:pStyle w:val="af2"/>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D1BAD11" w14:textId="77777777" w:rsidR="00F139AD" w:rsidRPr="00F41D1E" w:rsidRDefault="00F139AD" w:rsidP="00F139AD">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9CB3353" w14:textId="77777777" w:rsidR="00F139AD" w:rsidRPr="00F41D1E" w:rsidRDefault="00F139AD" w:rsidP="00F139AD">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37CE24E" w14:textId="77777777" w:rsidR="00F139AD" w:rsidRDefault="00F139AD" w:rsidP="00F139AD">
      <w:pPr>
        <w:pStyle w:val="af2"/>
        <w:jc w:val="both"/>
        <w:rPr>
          <w:ins w:id="8" w:author="Inesa Kocharyan" w:date="2022-05-27T11:21:00Z"/>
          <w:rFonts w:asciiTheme="minorHAnsi" w:hAnsiTheme="minorHAnsi"/>
          <w:i/>
        </w:rPr>
      </w:pPr>
    </w:p>
    <w:p w14:paraId="39027412" w14:textId="77777777" w:rsidR="00F139AD" w:rsidRPr="00CE75A2" w:rsidRDefault="00F139AD" w:rsidP="00F139AD">
      <w:pPr>
        <w:pStyle w:val="af2"/>
        <w:jc w:val="both"/>
        <w:rPr>
          <w:rFonts w:asciiTheme="minorHAnsi" w:hAnsiTheme="minorHAnsi"/>
          <w:i/>
        </w:rPr>
      </w:pPr>
      <w:r w:rsidRPr="00B305F9">
        <w:rPr>
          <w:rFonts w:asciiTheme="minorHAnsi" w:hAnsiTheme="minorHAnsi"/>
          <w:i/>
          <w:sz w:val="16"/>
          <w:szCs w:val="16"/>
        </w:rPr>
        <w:t>12.2</w:t>
      </w:r>
      <w:r w:rsidRPr="00CE75A2">
        <w:rPr>
          <w:rFonts w:asciiTheme="minorHAnsi" w:hAnsiTheme="minorHAnsi"/>
          <w:i/>
        </w:rPr>
        <w:t xml:space="preserve"> Если цена </w:t>
      </w:r>
      <w:r>
        <w:rPr>
          <w:rFonts w:asciiTheme="minorHAnsi" w:hAnsiTheme="minorHAnsi"/>
          <w:i/>
        </w:rPr>
        <w:t xml:space="preserve">закупки </w:t>
      </w:r>
      <w:r w:rsidRPr="00CE75A2">
        <w:rPr>
          <w:rFonts w:asciiTheme="minorHAnsi" w:hAnsiTheme="minorHAnsi"/>
          <w:i/>
        </w:rPr>
        <w:t>данного лота по заявке на закупку․</w:t>
      </w:r>
    </w:p>
    <w:p w14:paraId="2E2BB70C" w14:textId="77777777" w:rsidR="00F139AD" w:rsidRPr="00CE75A2" w:rsidRDefault="00F139AD" w:rsidP="00F139AD">
      <w:pPr>
        <w:pStyle w:val="af2"/>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5E1A1F66" w14:textId="77777777" w:rsidR="00F139AD" w:rsidRPr="00CE75A2" w:rsidRDefault="00F139AD" w:rsidP="00F139AD">
      <w:pPr>
        <w:pStyle w:val="af2"/>
        <w:jc w:val="both"/>
        <w:rPr>
          <w:rFonts w:asciiTheme="minorHAnsi" w:hAnsiTheme="minorHAnsi"/>
          <w:i/>
        </w:rPr>
      </w:pPr>
      <w:r w:rsidRPr="00CE75A2">
        <w:rPr>
          <w:rFonts w:asciiTheme="minorHAnsi" w:hAnsiTheme="minorHAnsi"/>
          <w:i/>
        </w:rPr>
        <w:t xml:space="preserve">- не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2B33764E" w14:textId="77777777" w:rsidR="00F139AD" w:rsidRPr="00CE75A2" w:rsidRDefault="00F139AD" w:rsidP="00F139AD">
      <w:pPr>
        <w:pStyle w:val="af2"/>
        <w:jc w:val="both"/>
        <w:rPr>
          <w:rFonts w:asciiTheme="minorHAnsi" w:hAnsiTheme="minorHAnsi"/>
          <w:i/>
        </w:rPr>
      </w:pPr>
      <w:r w:rsidRPr="00CE75A2">
        <w:rPr>
          <w:rFonts w:asciiTheme="minorHAnsi" w:hAnsiTheme="minorHAnsi"/>
          <w:i/>
        </w:rPr>
        <w:t xml:space="preserve">-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704E578A" w14:textId="77777777" w:rsidR="00F139AD" w:rsidRDefault="00F139AD" w:rsidP="00F139AD">
      <w:pPr>
        <w:widowControl w:val="0"/>
        <w:tabs>
          <w:tab w:val="left" w:pos="1276"/>
        </w:tabs>
        <w:spacing w:after="160"/>
        <w:ind w:firstLine="567"/>
        <w:jc w:val="both"/>
        <w:rPr>
          <w:rFonts w:ascii="GHEA Grapalat" w:hAnsi="GHEA Grapalat"/>
        </w:rPr>
      </w:pPr>
    </w:p>
    <w:p w14:paraId="088134BC" w14:textId="77777777" w:rsidR="00F139AD" w:rsidRDefault="00F139AD" w:rsidP="00F139AD">
      <w:pPr>
        <w:widowControl w:val="0"/>
        <w:tabs>
          <w:tab w:val="left" w:pos="1276"/>
        </w:tabs>
        <w:spacing w:after="160"/>
        <w:ind w:firstLine="567"/>
        <w:jc w:val="both"/>
        <w:rPr>
          <w:rFonts w:ascii="GHEA Grapalat" w:hAnsi="GHEA Grapalat"/>
        </w:rPr>
      </w:pPr>
    </w:p>
    <w:p w14:paraId="5FD0BD7A" w14:textId="77777777" w:rsidR="00F139AD" w:rsidRDefault="00F139AD" w:rsidP="00F139AD">
      <w:pPr>
        <w:rPr>
          <w:rFonts w:ascii="GHEA Grapalat" w:hAnsi="GHEA Grapalat"/>
        </w:rPr>
      </w:pPr>
      <w:r>
        <w:rPr>
          <w:rFonts w:ascii="GHEA Grapalat" w:hAnsi="GHEA Grapalat"/>
        </w:rPr>
        <w:br w:type="page"/>
      </w:r>
    </w:p>
    <w:p w14:paraId="6601DF77" w14:textId="77777777" w:rsidR="00F139AD" w:rsidRPr="007B5202" w:rsidRDefault="00F139AD" w:rsidP="00F139AD">
      <w:pPr>
        <w:widowControl w:val="0"/>
        <w:tabs>
          <w:tab w:val="left" w:pos="1276"/>
        </w:tabs>
        <w:spacing w:after="160"/>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Pr>
          <w:rFonts w:ascii="GHEA Grapalat" w:hAnsi="GHEA Grapalat" w:cs="Sylfaen"/>
        </w:rPr>
        <w:t xml:space="preserve">банковской </w:t>
      </w:r>
      <w:r w:rsidRPr="0054287C">
        <w:rPr>
          <w:rFonts w:ascii="GHEA Grapalat" w:hAnsi="GHEA Grapalat" w:cs="Sylfaen"/>
        </w:rPr>
        <w:t xml:space="preserve">гарантии отобранный участник представляет согласно приложению </w:t>
      </w:r>
      <w:r w:rsidRPr="007B5202">
        <w:rPr>
          <w:rFonts w:ascii="GHEA Grapalat" w:hAnsi="GHEA Grapalat" w:cs="Sylfaen"/>
        </w:rPr>
        <w:t>4.</w:t>
      </w:r>
      <w:r w:rsidRPr="007B5202">
        <w:rPr>
          <w:rStyle w:val="af6"/>
          <w:rFonts w:ascii="GHEA Grapalat" w:hAnsi="GHEA Grapalat"/>
        </w:rPr>
        <w:footnoteReference w:customMarkFollows="1" w:id="11"/>
        <w:t>13</w:t>
      </w:r>
      <w:r w:rsidRPr="007B5202">
        <w:rPr>
          <w:rFonts w:ascii="GHEA Grapalat" w:hAnsi="GHEA Grapalat"/>
        </w:rPr>
        <w:t xml:space="preserve"> </w:t>
      </w:r>
    </w:p>
    <w:p w14:paraId="70E6B284" w14:textId="77777777" w:rsidR="00F139AD" w:rsidRPr="0001217D" w:rsidRDefault="00F139AD" w:rsidP="00F139A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5D5B6D6F" w14:textId="77777777" w:rsidR="00F139AD" w:rsidRPr="001775FE" w:rsidRDefault="00F139AD" w:rsidP="00F139AD">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782225A" w14:textId="77777777" w:rsidR="00F139AD" w:rsidRPr="001775FE" w:rsidRDefault="00F139AD" w:rsidP="00F139AD">
      <w:pPr>
        <w:widowControl w:val="0"/>
        <w:tabs>
          <w:tab w:val="left" w:pos="1276"/>
        </w:tabs>
        <w:spacing w:after="160"/>
        <w:ind w:firstLine="567"/>
        <w:jc w:val="both"/>
        <w:rPr>
          <w:rFonts w:ascii="GHEA Grapalat" w:hAnsi="GHEA Grapalat"/>
        </w:rPr>
      </w:pPr>
      <w:r w:rsidRPr="001775FE">
        <w:rPr>
          <w:rFonts w:ascii="GHEA Grapalat" w:hAnsi="GHEA Grapalat"/>
        </w:rPr>
        <w:t>10.3.</w:t>
      </w:r>
      <w:r w:rsidRPr="001775FE">
        <w:rPr>
          <w:rFonts w:ascii="GHEA Grapalat" w:hAnsi="GHEA Grapalat"/>
        </w:rPr>
        <w:tab/>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w:t>
      </w:r>
      <w:r w:rsidRPr="001775FE">
        <w:rPr>
          <w:rFonts w:ascii="GHEA Grapalat" w:hAnsi="GHEA Grapalat"/>
        </w:rPr>
        <w:t>Обеспечение договора представляется в виде банковской гарантии (Приложение 5) или наличных денег</w:t>
      </w:r>
      <w:r w:rsidRPr="001775FE">
        <w:rPr>
          <w:rStyle w:val="af6"/>
          <w:rFonts w:ascii="GHEA Grapalat" w:hAnsi="GHEA Grapalat"/>
        </w:rPr>
        <w:footnoteReference w:customMarkFollows="1" w:id="12"/>
        <w:t>14</w:t>
      </w:r>
      <w:r w:rsidRPr="001775FE">
        <w:rPr>
          <w:rFonts w:ascii="GHEA Grapalat" w:hAnsi="GHEA Grapalat"/>
        </w:rPr>
        <w:t>.</w:t>
      </w:r>
    </w:p>
    <w:p w14:paraId="766CA72A" w14:textId="77777777" w:rsidR="00F139AD" w:rsidRPr="00D544B3" w:rsidRDefault="00F139AD" w:rsidP="00F139AD">
      <w:pPr>
        <w:widowControl w:val="0"/>
        <w:tabs>
          <w:tab w:val="left" w:pos="1276"/>
        </w:tabs>
        <w:spacing w:after="160"/>
        <w:ind w:firstLine="567"/>
        <w:jc w:val="both"/>
        <w:rPr>
          <w:rFonts w:ascii="GHEA Grapalat" w:hAnsi="GHEA Grapalat"/>
        </w:rPr>
      </w:pPr>
      <w:r w:rsidRPr="00D544B3">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D544B3">
        <w:rPr>
          <w:rFonts w:ascii="GHEA Grapalat" w:hAnsi="GHEA Grapalat" w:cs="Sylfaen"/>
        </w:rPr>
        <w:t xml:space="preserve"> то он может предоставить обеспечение договора как </w:t>
      </w:r>
      <w:r w:rsidRPr="00D544B3">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D544B3">
        <w:rPr>
          <w:rFonts w:ascii="GHEA Grapalat" w:hAnsi="GHEA Grapalat" w:cs="Sylfaen"/>
        </w:rPr>
        <w:t>к сумме цен закупок представленных лотов</w:t>
      </w:r>
      <w:r w:rsidRPr="00D544B3">
        <w:rPr>
          <w:rFonts w:ascii="GHEA Grapalat" w:hAnsi="GHEA Grapalat"/>
        </w:rPr>
        <w:t xml:space="preserve"> с учетом требований 9-ого подпункта 32-ого пункта Порядка. </w:t>
      </w:r>
    </w:p>
    <w:p w14:paraId="4155F99B" w14:textId="77777777" w:rsidR="00F139AD" w:rsidRPr="00DC30CC" w:rsidRDefault="00F139AD" w:rsidP="00F139AD">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Pr="00B236A5">
        <w:rPr>
          <w:rFonts w:ascii="GHEA Grapalat" w:hAnsi="GHEA Grapalat"/>
          <w:color w:val="C00000"/>
        </w:rPr>
        <w:t xml:space="preserve">90-го рабочего </w:t>
      </w:r>
      <w:r w:rsidRPr="001775FE">
        <w:rPr>
          <w:rFonts w:ascii="GHEA Grapalat" w:hAnsi="GHEA Grapalat"/>
        </w:rPr>
        <w:t>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1A55992F" w14:textId="77777777" w:rsidR="00F139AD" w:rsidRDefault="00F139AD" w:rsidP="00F139AD">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E26CCD" w14:textId="77777777" w:rsidR="00F139AD" w:rsidRPr="00F71183" w:rsidRDefault="00F139AD" w:rsidP="00F139AD">
      <w:pPr>
        <w:widowControl w:val="0"/>
        <w:tabs>
          <w:tab w:val="left" w:pos="1276"/>
        </w:tabs>
        <w:spacing w:after="160"/>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14:paraId="6974CE4F" w14:textId="77777777" w:rsidR="00F139AD" w:rsidRPr="00B31DFD" w:rsidRDefault="00F139AD" w:rsidP="00F139AD">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Pr="00D871FE">
        <w:rPr>
          <w:rFonts w:ascii="GHEA Grapalat" w:hAnsi="GHEA Grapalat" w:cs="Sylfaen"/>
        </w:rPr>
        <w:t>25</w:t>
      </w:r>
      <w:r w:rsidRPr="000811C1">
        <w:rPr>
          <w:rFonts w:ascii="GHEA Grapalat" w:hAnsi="GHEA Grapalat" w:cs="Sylfaen"/>
        </w:rPr>
        <w:t xml:space="preserve">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w:t>
      </w:r>
      <w:r w:rsidRPr="000811C1">
        <w:rPr>
          <w:rFonts w:ascii="GHEA Grapalat" w:hAnsi="GHEA Grapalat" w:cs="Sylfaen"/>
        </w:rPr>
        <w:t xml:space="preserve"> договора</w:t>
      </w:r>
      <w:r>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B31DFD">
        <w:rPr>
          <w:rFonts w:ascii="GHEA Grapalat" w:hAnsi="GHEA Grapalat" w:cs="Sylfaen"/>
        </w:rPr>
        <w:t>.</w:t>
      </w:r>
    </w:p>
    <w:p w14:paraId="411BA4BC" w14:textId="77777777" w:rsidR="00F139AD" w:rsidRPr="00D544B3" w:rsidRDefault="00F139AD" w:rsidP="00F139AD">
      <w:pPr>
        <w:widowControl w:val="0"/>
        <w:tabs>
          <w:tab w:val="left" w:pos="1276"/>
        </w:tabs>
        <w:spacing w:after="160"/>
        <w:ind w:firstLine="567"/>
        <w:jc w:val="both"/>
        <w:rPr>
          <w:rFonts w:ascii="GHEA Grapalat" w:hAnsi="GHEA Grapalat"/>
        </w:rPr>
      </w:pPr>
      <w:r w:rsidRPr="00D544B3">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C8B99AF" w14:textId="77777777" w:rsidR="00F139AD" w:rsidRDefault="00F139AD" w:rsidP="00F139AD">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293C329" w14:textId="77777777" w:rsidR="00F139AD" w:rsidRPr="00A9038F" w:rsidRDefault="00F139AD" w:rsidP="00F139AD">
      <w:pPr>
        <w:widowControl w:val="0"/>
        <w:tabs>
          <w:tab w:val="left" w:pos="1134"/>
        </w:tabs>
        <w:spacing w:after="160"/>
        <w:ind w:firstLine="567"/>
        <w:jc w:val="both"/>
        <w:rPr>
          <w:rFonts w:ascii="GHEA Grapalat" w:hAnsi="GHEA Grapalat"/>
        </w:rPr>
      </w:pPr>
      <w:r w:rsidRPr="005114D0">
        <w:rPr>
          <w:rFonts w:ascii="GHEA Grapalat" w:hAnsi="GHEA Grapalat"/>
        </w:rPr>
        <w:tab/>
      </w:r>
    </w:p>
    <w:p w14:paraId="29B2EE03" w14:textId="77777777" w:rsidR="00F139AD" w:rsidRDefault="00F139AD" w:rsidP="00F139AD">
      <w:pPr>
        <w:widowControl w:val="0"/>
        <w:tabs>
          <w:tab w:val="left" w:pos="1134"/>
        </w:tabs>
        <w:spacing w:after="160"/>
        <w:ind w:firstLine="567"/>
        <w:jc w:val="center"/>
        <w:rPr>
          <w:rFonts w:ascii="GHEA Grapalat" w:hAnsi="GHEA Grapalat"/>
          <w:b/>
          <w:lang w:val="hy-AM"/>
        </w:rPr>
      </w:pPr>
    </w:p>
    <w:p w14:paraId="5061B524" w14:textId="77777777" w:rsidR="00F139AD" w:rsidRPr="009044F1" w:rsidRDefault="00F139AD" w:rsidP="00F139AD">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4F6F0DEE" w14:textId="77777777" w:rsidR="00F139AD" w:rsidRPr="009044F1" w:rsidRDefault="00F139AD" w:rsidP="00F139A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27633DB"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BB054F1"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Совета старейшин общины.</w:t>
      </w:r>
    </w:p>
    <w:p w14:paraId="76B7691B"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75481C8D" w14:textId="77777777" w:rsidR="00F139AD" w:rsidRPr="00D3436F"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Pr="005114D0">
        <w:rPr>
          <w:rFonts w:ascii="GHEA Grapalat" w:hAnsi="GHEA Grapalat"/>
        </w:rPr>
        <w:tab/>
      </w:r>
      <w:r w:rsidRPr="009044F1">
        <w:rPr>
          <w:rFonts w:ascii="GHEA Grapalat" w:hAnsi="GHEA Grapalat"/>
        </w:rPr>
        <w:t>договор не заключается.</w:t>
      </w:r>
    </w:p>
    <w:p w14:paraId="6A7C5537" w14:textId="77777777" w:rsidR="00F139AD" w:rsidRPr="00F62714" w:rsidRDefault="00F139AD" w:rsidP="00F139AD">
      <w:pPr>
        <w:widowControl w:val="0"/>
        <w:tabs>
          <w:tab w:val="left" w:pos="1134"/>
        </w:tabs>
        <w:spacing w:after="160"/>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EDE12E5" w14:textId="77777777" w:rsidR="00F139AD" w:rsidRPr="009044F1" w:rsidRDefault="00F139AD" w:rsidP="00F139A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887B4F4" w14:textId="77777777" w:rsidR="00F139AD" w:rsidRDefault="00F139AD" w:rsidP="00F139AD">
      <w:pPr>
        <w:widowControl w:val="0"/>
        <w:spacing w:after="160"/>
        <w:ind w:left="567" w:right="565"/>
        <w:jc w:val="center"/>
        <w:rPr>
          <w:rFonts w:ascii="GHEA Grapalat" w:hAnsi="GHEA Grapalat"/>
          <w:b/>
        </w:rPr>
      </w:pPr>
    </w:p>
    <w:p w14:paraId="3935E5B5" w14:textId="77777777" w:rsidR="00F139AD" w:rsidRPr="009044F1" w:rsidRDefault="00F139AD" w:rsidP="00F139AD">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BA2E43" w14:textId="77777777" w:rsidR="00F139AD" w:rsidRDefault="00F139AD" w:rsidP="00F139AD">
      <w:pPr>
        <w:widowControl w:val="0"/>
        <w:spacing w:after="160"/>
        <w:ind w:firstLine="567"/>
        <w:jc w:val="both"/>
        <w:rPr>
          <w:rFonts w:ascii="GHEA Grapalat" w:hAnsi="GHEA Grapalat"/>
        </w:rPr>
      </w:pPr>
    </w:p>
    <w:p w14:paraId="788DB48D" w14:textId="77777777" w:rsidR="00F139AD" w:rsidRPr="00216702" w:rsidRDefault="00F139AD" w:rsidP="00F139A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F547ADC" w14:textId="77777777" w:rsidR="00F139AD" w:rsidRDefault="00F139AD" w:rsidP="00F139A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6FA2AA8" w14:textId="77777777" w:rsidR="00F139AD" w:rsidRDefault="00F139AD" w:rsidP="00F139A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64335B1" w14:textId="77777777" w:rsidR="00F139AD" w:rsidRDefault="00F139AD" w:rsidP="00F139A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B6F85CB" w14:textId="77777777" w:rsidR="00F139AD" w:rsidRPr="00996C18" w:rsidRDefault="00F139AD" w:rsidP="00F139A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6C82F4"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DE8AC0D"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21D274B"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3794768" w14:textId="77777777" w:rsidR="00F139AD" w:rsidRPr="00570BBD" w:rsidRDefault="00F139AD" w:rsidP="00F139AD">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EB52E7A" w14:textId="77777777" w:rsidR="00F139AD" w:rsidRPr="00570BBD" w:rsidRDefault="00F139AD" w:rsidP="00F139A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7C50C63" w14:textId="77777777" w:rsidR="00F139AD" w:rsidRDefault="00F139AD" w:rsidP="00F139A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D78F46D" w14:textId="77777777" w:rsidR="00F139AD" w:rsidRPr="00570BBD" w:rsidRDefault="00F139AD" w:rsidP="00F139A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445D7DC" w14:textId="77777777" w:rsidR="00F139AD" w:rsidRPr="00570BBD" w:rsidRDefault="00F139AD" w:rsidP="00F139A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76D9BA" w14:textId="77777777" w:rsidR="00F139AD" w:rsidRPr="00570BBD" w:rsidRDefault="00F139AD" w:rsidP="00F139A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88BA75D" w14:textId="77777777" w:rsidR="00F139AD" w:rsidRDefault="00F139AD" w:rsidP="00F139A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0A058C1" w14:textId="77777777" w:rsidR="00F139AD" w:rsidRPr="00570BBD" w:rsidRDefault="00F139AD" w:rsidP="00F139A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799FE7" w14:textId="77777777" w:rsidR="00F139AD" w:rsidRPr="00570BBD" w:rsidRDefault="00F139AD" w:rsidP="00F139A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EF85F2C" w14:textId="77777777" w:rsidR="00F139AD" w:rsidRPr="00570BBD" w:rsidRDefault="00F139AD" w:rsidP="00F139A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67F75F" w14:textId="77777777" w:rsidR="00F139AD" w:rsidRPr="00570BBD" w:rsidRDefault="00F139AD" w:rsidP="00F139A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89CFEE" w14:textId="77777777" w:rsidR="00F139AD" w:rsidRPr="00570BBD" w:rsidRDefault="00F139AD" w:rsidP="00F139A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FA9DD3" w14:textId="77777777" w:rsidR="00F139AD" w:rsidRPr="00570BBD" w:rsidRDefault="00F139AD" w:rsidP="00F139AD">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A85829D"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EF0AE82"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263732B" w14:textId="77777777" w:rsidR="00F139AD" w:rsidRPr="00570BBD" w:rsidRDefault="00F139AD" w:rsidP="00F139A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C45E61B" w14:textId="77777777" w:rsidR="00F139AD" w:rsidRPr="00570BBD" w:rsidRDefault="00F139AD" w:rsidP="00F139A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0995719" w14:textId="77777777" w:rsidR="00F139AD" w:rsidRPr="009044F1" w:rsidRDefault="00F139AD" w:rsidP="00F139A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5AF4A40" w14:textId="77777777" w:rsidR="00F139AD" w:rsidRPr="00374F4A" w:rsidRDefault="00F139AD" w:rsidP="00F139AD">
      <w:pPr>
        <w:jc w:val="both"/>
        <w:rPr>
          <w:rFonts w:ascii="GHEA Grapalat" w:hAnsi="GHEA Grapalat"/>
          <w:b/>
        </w:rPr>
      </w:pPr>
      <w:r>
        <w:rPr>
          <w:rFonts w:ascii="GHEA Grapalat" w:hAnsi="GHEA Grapalat"/>
          <w:b/>
        </w:rPr>
        <w:t xml:space="preserve">                                                        </w:t>
      </w:r>
      <w:r w:rsidRPr="009044F1">
        <w:rPr>
          <w:rFonts w:ascii="GHEA Grapalat" w:hAnsi="GHEA Grapalat"/>
          <w:b/>
        </w:rPr>
        <w:t>ЧАСТЬ II</w:t>
      </w:r>
    </w:p>
    <w:p w14:paraId="70C04FF0" w14:textId="77777777" w:rsidR="00F139AD" w:rsidRPr="00374F4A" w:rsidRDefault="00F139AD" w:rsidP="00F139AD">
      <w:pPr>
        <w:widowControl w:val="0"/>
        <w:spacing w:after="160"/>
        <w:jc w:val="center"/>
        <w:rPr>
          <w:rFonts w:ascii="GHEA Grapalat" w:hAnsi="GHEA Grapalat"/>
          <w:b/>
        </w:rPr>
      </w:pPr>
    </w:p>
    <w:p w14:paraId="1CC7B076" w14:textId="77777777" w:rsidR="00F139AD" w:rsidRPr="009044F1" w:rsidRDefault="00F139AD" w:rsidP="00F139A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33C96587" w14:textId="77777777" w:rsidR="00F139AD" w:rsidRPr="009044F1" w:rsidRDefault="00F139AD" w:rsidP="00F139AD">
      <w:pPr>
        <w:widowControl w:val="0"/>
        <w:spacing w:after="160"/>
        <w:jc w:val="center"/>
        <w:rPr>
          <w:rFonts w:ascii="GHEA Grapalat" w:hAnsi="GHEA Grapalat"/>
        </w:rPr>
      </w:pPr>
    </w:p>
    <w:p w14:paraId="5048AA88" w14:textId="77777777" w:rsidR="00F139AD" w:rsidRPr="009044F1" w:rsidRDefault="00F139AD" w:rsidP="00F139AD">
      <w:pPr>
        <w:widowControl w:val="0"/>
        <w:spacing w:after="160"/>
        <w:jc w:val="center"/>
        <w:rPr>
          <w:rFonts w:ascii="GHEA Grapalat" w:hAnsi="GHEA Grapalat"/>
          <w:b/>
        </w:rPr>
      </w:pPr>
      <w:r w:rsidRPr="009044F1">
        <w:rPr>
          <w:rFonts w:ascii="GHEA Grapalat" w:hAnsi="GHEA Grapalat"/>
          <w:b/>
        </w:rPr>
        <w:t>1. ОБЩИЕ ПОЛОЖЕНИЯ</w:t>
      </w:r>
    </w:p>
    <w:p w14:paraId="0EC30FFB"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C48CB3A" w14:textId="77777777" w:rsidR="00F139AD" w:rsidRPr="009044F1" w:rsidRDefault="00F139AD" w:rsidP="00F139A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FA94F01" w14:textId="77777777" w:rsidR="00F139AD"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D48B898" w14:textId="77777777" w:rsidR="00F139AD" w:rsidRPr="009044F1" w:rsidRDefault="00F139AD" w:rsidP="00F139AD">
      <w:pPr>
        <w:widowControl w:val="0"/>
        <w:spacing w:after="160"/>
        <w:jc w:val="center"/>
        <w:rPr>
          <w:rFonts w:ascii="GHEA Grapalat" w:hAnsi="GHEA Grapalat"/>
          <w:b/>
        </w:rPr>
      </w:pPr>
      <w:r w:rsidRPr="009044F1">
        <w:rPr>
          <w:rFonts w:ascii="GHEA Grapalat" w:hAnsi="GHEA Grapalat"/>
          <w:b/>
        </w:rPr>
        <w:t>2. ЗАЯВКА НА ПРОЦЕДУРУ</w:t>
      </w:r>
    </w:p>
    <w:p w14:paraId="49DE9A40" w14:textId="77777777" w:rsidR="00F139AD" w:rsidRPr="009044F1" w:rsidRDefault="00F139AD" w:rsidP="00F139AD">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w:t>
      </w:r>
      <w:r w:rsidRPr="009044F1">
        <w:rPr>
          <w:rFonts w:ascii="GHEA Grapalat" w:hAnsi="GHEA Grapalat"/>
        </w:rPr>
        <w:lastRenderedPageBreak/>
        <w:t>соответствующие документы (сведения) Участник заявкой представляет утвержденные им:</w:t>
      </w:r>
    </w:p>
    <w:p w14:paraId="7BD06CD4" w14:textId="77777777" w:rsidR="00F139AD" w:rsidRPr="009044F1" w:rsidRDefault="00F139AD" w:rsidP="00F139AD">
      <w:pPr>
        <w:widowControl w:val="0"/>
        <w:tabs>
          <w:tab w:val="left" w:pos="1134"/>
        </w:tabs>
        <w:spacing w:after="160"/>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05EBEA38" w14:textId="77777777" w:rsidR="00F139AD" w:rsidRPr="00A41CE3" w:rsidRDefault="00F139AD" w:rsidP="00F139AD">
      <w:pPr>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r w:rsidRPr="00A41CE3">
        <w:rPr>
          <w:rFonts w:ascii="GHEA Grapalat" w:hAnsi="GHEA Grapalat"/>
        </w:rPr>
        <w:t xml:space="preserve"> , 1.3/</w:t>
      </w:r>
      <w:r w:rsidRPr="00C8110C">
        <w:rPr>
          <w:rFonts w:asciiTheme="minorHAnsi" w:hAnsiTheme="minorHAnsi"/>
          <w:i/>
          <w:sz w:val="20"/>
          <w:szCs w:val="20"/>
          <w:lang w:val="af-ZA"/>
        </w:rPr>
        <w:t xml:space="preserve"> </w:t>
      </w:r>
      <w:r w:rsidRPr="00A41CE3">
        <w:rPr>
          <w:rFonts w:ascii="GHEA Grapalat" w:hAnsi="GHEA Grapalat"/>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6851AB8" w14:textId="77777777" w:rsidR="00F139AD" w:rsidRDefault="00F139AD" w:rsidP="00F139AD">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14:paraId="7B5EDD68" w14:textId="77777777" w:rsidR="00F139AD" w:rsidRPr="00D3436F" w:rsidRDefault="00F139AD" w:rsidP="00F139AD">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3"/>
        <w:t>16</w:t>
      </w:r>
    </w:p>
    <w:p w14:paraId="0160D373" w14:textId="77777777" w:rsidR="00F139AD" w:rsidRPr="00B138F3" w:rsidRDefault="00F139AD" w:rsidP="00F139AD">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представляется в оценочную комиссию до 17:00 по ереванскому времени рабочего дня, следующего за истечением окончательного срока подачи заявок</w:t>
      </w:r>
      <w:r>
        <w:rPr>
          <w:rFonts w:ascii="GHEA Grapalat" w:hAnsi="GHEA Grapalat"/>
        </w:rPr>
        <w:t xml:space="preserve"> с сопроводительным письмом</w:t>
      </w:r>
      <w:r w:rsidRPr="00B138F3">
        <w:rPr>
          <w:rFonts w:ascii="GHEA Grapalat" w:hAnsi="GHEA Grapalat"/>
        </w:rPr>
        <w:t>.</w:t>
      </w:r>
      <w:r>
        <w:rPr>
          <w:rStyle w:val="af6"/>
          <w:rFonts w:ascii="GHEA Grapalat" w:hAnsi="GHEA Grapalat"/>
        </w:rPr>
        <w:footnoteReference w:customMarkFollows="1" w:id="14"/>
        <w:t>17</w:t>
      </w:r>
    </w:p>
    <w:p w14:paraId="7A9C8F35" w14:textId="77777777" w:rsidR="00F139AD" w:rsidRPr="009044F1" w:rsidRDefault="00F139AD" w:rsidP="00F139AD">
      <w:pPr>
        <w:widowControl w:val="0"/>
        <w:tabs>
          <w:tab w:val="left" w:pos="1134"/>
        </w:tabs>
        <w:spacing w:after="160"/>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632ED971" w14:textId="77777777" w:rsidR="00F139AD" w:rsidRDefault="00F139AD" w:rsidP="00F139AD">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D62A25">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1758ACBA" w14:textId="77777777" w:rsidR="00F139AD" w:rsidRPr="00D860D7" w:rsidRDefault="00F139AD" w:rsidP="00F139A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 При закупке строительных работ:</w:t>
      </w:r>
    </w:p>
    <w:p w14:paraId="3FE72BE5" w14:textId="77777777" w:rsidR="00F139AD" w:rsidRPr="00FF3E38" w:rsidRDefault="00F139AD" w:rsidP="00F139AD">
      <w:pPr>
        <w:ind w:firstLine="567"/>
        <w:jc w:val="both"/>
        <w:rPr>
          <w:rFonts w:ascii="GHEA Grapalat" w:hAnsi="GHEA Grapalat"/>
        </w:rPr>
      </w:pPr>
      <w:r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w:t>
      </w:r>
      <w:r w:rsidRPr="00FF3E38">
        <w:rPr>
          <w:rFonts w:ascii="GHEA Grapalat" w:hAnsi="GHEA Grapalat"/>
        </w:rPr>
        <w:lastRenderedPageBreak/>
        <w:t>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228BBF3E" w14:textId="77777777" w:rsidR="00F139AD" w:rsidRPr="00FF3E38" w:rsidRDefault="00F139AD" w:rsidP="00F139AD">
      <w:pPr>
        <w:ind w:firstLine="567"/>
        <w:jc w:val="both"/>
        <w:rPr>
          <w:rFonts w:ascii="GHEA Grapalat" w:hAnsi="GHEA Grapalat"/>
        </w:rPr>
      </w:pPr>
    </w:p>
    <w:p w14:paraId="66347933" w14:textId="77777777" w:rsidR="00F139AD" w:rsidRPr="00FF3E38" w:rsidRDefault="00F139AD" w:rsidP="00F139AD">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FF3E38">
        <w:rPr>
          <w:rStyle w:val="af6"/>
          <w:rFonts w:ascii="GHEA Grapalat" w:hAnsi="GHEA Grapalat"/>
          <w:sz w:val="24"/>
          <w:szCs w:val="24"/>
        </w:rPr>
        <w:footnoteReference w:customMarkFollows="1" w:id="15"/>
        <w:t>18</w:t>
      </w:r>
      <w:r w:rsidRPr="00FF3E38">
        <w:rPr>
          <w:rFonts w:ascii="GHEA Grapalat" w:hAnsi="GHEA Grapalat"/>
          <w:sz w:val="24"/>
          <w:szCs w:val="24"/>
        </w:rPr>
        <w:t xml:space="preserve">. </w:t>
      </w:r>
    </w:p>
    <w:p w14:paraId="061A84E7" w14:textId="77777777" w:rsidR="00F139AD" w:rsidRPr="00B64897" w:rsidRDefault="00F139AD" w:rsidP="00F139AD">
      <w:pPr>
        <w:pStyle w:val="norm"/>
        <w:spacing w:line="240" w:lineRule="auto"/>
        <w:rPr>
          <w:rFonts w:ascii="GHEA Grapalat" w:hAnsi="GHEA Grapalat"/>
          <w:sz w:val="24"/>
          <w:szCs w:val="24"/>
        </w:rPr>
      </w:pPr>
      <w:r w:rsidRPr="003C664F">
        <w:rPr>
          <w:rFonts w:ascii="GHEA Grapalat" w:hAnsi="GHEA Grapalat"/>
          <w:sz w:val="24"/>
          <w:szCs w:val="24"/>
        </w:rPr>
        <w:t>2.7</w:t>
      </w:r>
      <w:r w:rsidRPr="003C664F">
        <w:rPr>
          <w:rFonts w:ascii="GHEA Grapalat" w:hAnsi="GHEA Grapalat"/>
          <w:sz w:val="24"/>
          <w:szCs w:val="24"/>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269508F" w14:textId="77777777" w:rsidR="00F139AD" w:rsidRPr="00B64897" w:rsidRDefault="00F139AD" w:rsidP="00F139AD">
      <w:pPr>
        <w:pStyle w:val="norm"/>
        <w:spacing w:line="240" w:lineRule="auto"/>
        <w:rPr>
          <w:rFonts w:ascii="GHEA Grapalat" w:hAnsi="GHEA Grapalat"/>
          <w:sz w:val="24"/>
          <w:szCs w:val="24"/>
        </w:rPr>
      </w:pPr>
    </w:p>
    <w:p w14:paraId="5D445218" w14:textId="77777777" w:rsidR="00F139AD" w:rsidRPr="003C4278" w:rsidRDefault="00F139AD" w:rsidP="00F139AD">
      <w:pPr>
        <w:widowControl w:val="0"/>
        <w:tabs>
          <w:tab w:val="left" w:pos="1134"/>
        </w:tabs>
        <w:spacing w:after="160"/>
        <w:ind w:firstLine="567"/>
        <w:jc w:val="both"/>
        <w:rPr>
          <w:rFonts w:ascii="GHEA Grapalat" w:hAnsi="GHEA Grapalat"/>
        </w:rPr>
      </w:pPr>
      <w:r>
        <w:rPr>
          <w:rFonts w:ascii="GHEA Grapalat" w:hAnsi="GHEA Grapalat"/>
        </w:rPr>
        <w:t>2</w:t>
      </w:r>
      <w:r w:rsidRPr="009044F1">
        <w:rPr>
          <w:rFonts w:ascii="GHEA Grapalat" w:hAnsi="GHEA Grapalat"/>
        </w:rPr>
        <w:t>.</w:t>
      </w:r>
      <w:r>
        <w:rPr>
          <w:rFonts w:ascii="GHEA Grapalat" w:hAnsi="GHEA Grapalat"/>
        </w:rPr>
        <w:t>8</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210E3BE3" w14:textId="77777777" w:rsidR="00F139AD" w:rsidRDefault="00F139AD" w:rsidP="00F139AD">
      <w:pPr>
        <w:widowControl w:val="0"/>
        <w:tabs>
          <w:tab w:val="left" w:pos="1134"/>
        </w:tabs>
        <w:spacing w:after="160"/>
        <w:ind w:firstLine="567"/>
        <w:jc w:val="both"/>
        <w:rPr>
          <w:rFonts w:ascii="GHEA Grapalat" w:hAnsi="GHEA Grapalat"/>
        </w:rPr>
      </w:pPr>
      <w:r>
        <w:rPr>
          <w:rFonts w:ascii="GHEA Grapalat" w:hAnsi="GHEA Grapalat"/>
        </w:rPr>
        <w:br w:type="page"/>
      </w:r>
    </w:p>
    <w:p w14:paraId="3A1C2CC9" w14:textId="77777777" w:rsidR="00F139AD" w:rsidRPr="00374F4A" w:rsidRDefault="00F139AD" w:rsidP="00F139A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5EEF322" w14:textId="77777777" w:rsidR="00F139AD" w:rsidRPr="00374F4A" w:rsidRDefault="00F139AD" w:rsidP="00F139A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3B1893">
        <w:rPr>
          <w:rFonts w:ascii="GHEA Grapalat" w:hAnsi="GHEA Grapalat"/>
          <w:b/>
          <w:sz w:val="24"/>
          <w:szCs w:val="24"/>
        </w:rPr>
        <w:t>"</w:t>
      </w:r>
      <w:r w:rsidRPr="00315C7C">
        <w:t xml:space="preserve"> </w:t>
      </w:r>
      <w:r w:rsidRPr="00315C7C">
        <w:rPr>
          <w:rFonts w:ascii="GHEA Grapalat" w:hAnsi="GHEA Grapalat"/>
          <w:b/>
          <w:sz w:val="24"/>
          <w:szCs w:val="24"/>
        </w:rPr>
        <w:t>АМХХ-БНАШШДШ-23/0</w:t>
      </w:r>
      <w:r w:rsidR="00D27FCF">
        <w:rPr>
          <w:rFonts w:ascii="GHEA Grapalat" w:hAnsi="GHEA Grapalat"/>
          <w:b/>
          <w:sz w:val="24"/>
          <w:szCs w:val="24"/>
          <w:lang w:val="hy-AM"/>
        </w:rPr>
        <w:t>1</w:t>
      </w:r>
      <w:r w:rsidRPr="003B1893">
        <w:rPr>
          <w:rFonts w:ascii="GHEA Grapalat" w:hAnsi="GHEA Grapalat"/>
          <w:b/>
          <w:sz w:val="24"/>
          <w:szCs w:val="24"/>
        </w:rPr>
        <w:t>"</w:t>
      </w:r>
    </w:p>
    <w:p w14:paraId="1AF25092" w14:textId="77777777" w:rsidR="00F139AD" w:rsidRPr="00374F4A" w:rsidRDefault="00F139AD" w:rsidP="00F139AD">
      <w:pPr>
        <w:widowControl w:val="0"/>
        <w:spacing w:after="120"/>
        <w:jc w:val="center"/>
        <w:rPr>
          <w:rFonts w:ascii="GHEA Grapalat" w:hAnsi="GHEA Grapalat" w:cs="Sylfaen"/>
          <w:b/>
        </w:rPr>
      </w:pPr>
    </w:p>
    <w:p w14:paraId="5D09B61F" w14:textId="77777777" w:rsidR="00F139AD" w:rsidRPr="00374F4A" w:rsidRDefault="00F139AD" w:rsidP="00F139A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9CAF3B" w14:textId="77777777" w:rsidR="00F139AD" w:rsidRPr="00374F4A" w:rsidRDefault="00F139AD" w:rsidP="00F139A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0DFB60D3" w14:textId="77777777" w:rsidR="00F139AD" w:rsidRPr="00374F4A" w:rsidRDefault="00F139AD" w:rsidP="00F139AD">
      <w:pPr>
        <w:widowControl w:val="0"/>
        <w:spacing w:after="120"/>
        <w:jc w:val="center"/>
        <w:rPr>
          <w:rFonts w:ascii="GHEA Grapalat" w:hAnsi="GHEA Grapalat"/>
        </w:rPr>
      </w:pPr>
    </w:p>
    <w:p w14:paraId="7FBE31D3" w14:textId="77777777" w:rsidR="00F139AD" w:rsidRPr="00C4157A" w:rsidRDefault="00F139AD" w:rsidP="00F139A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E8A6E2E" w14:textId="77777777" w:rsidR="00F139AD" w:rsidRPr="000C1746" w:rsidRDefault="00F139AD" w:rsidP="00F139A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FB19E5F" w14:textId="77777777" w:rsidR="00F139AD" w:rsidRPr="00DA5EA0" w:rsidRDefault="00F139AD" w:rsidP="00F139A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C157D2D" w14:textId="77777777" w:rsidR="00F139AD" w:rsidRPr="000C1746" w:rsidRDefault="00F139AD" w:rsidP="00F139AD">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14:paraId="1F6FF8F2" w14:textId="77777777" w:rsidR="00F139AD" w:rsidRPr="00C4157A" w:rsidRDefault="00F139AD" w:rsidP="00F139AD">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sidRPr="000C1746">
        <w:rPr>
          <w:rFonts w:ascii="GHEA Grapalat" w:hAnsi="GHEA Grapalat"/>
          <w:sz w:val="16"/>
        </w:rPr>
        <w:t>аименование заказчика</w:t>
      </w:r>
    </w:p>
    <w:p w14:paraId="25AE2E56" w14:textId="77777777" w:rsidR="00F139AD" w:rsidRPr="00DA5EA0" w:rsidRDefault="00F139AD" w:rsidP="00F139A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6346B97" w14:textId="77777777" w:rsidR="00F139AD" w:rsidRPr="002B75BF" w:rsidRDefault="00F139AD" w:rsidP="00F139A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4104B3C" w14:textId="77777777" w:rsidR="00F139AD" w:rsidRPr="000C1746" w:rsidRDefault="00F139AD" w:rsidP="00F139A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0230C4C" w14:textId="77777777" w:rsidR="00F139AD" w:rsidRPr="00DA5EA0" w:rsidRDefault="00F139AD" w:rsidP="00F139AD">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1B9B8EBC" w14:textId="77777777" w:rsidR="00F139AD" w:rsidRPr="000C1746" w:rsidRDefault="00F139AD" w:rsidP="00F139AD">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9BF94F2" w14:textId="77777777" w:rsidR="00F139AD" w:rsidRDefault="00F139AD" w:rsidP="00F139AD">
      <w:pPr>
        <w:jc w:val="both"/>
        <w:rPr>
          <w:rFonts w:ascii="GHEA Grapalat" w:hAnsi="GHEA Grapalat"/>
        </w:rPr>
      </w:pPr>
    </w:p>
    <w:p w14:paraId="05C1C8CE" w14:textId="77777777" w:rsidR="00F139AD" w:rsidRDefault="00F139AD" w:rsidP="00F139AD">
      <w:pPr>
        <w:jc w:val="both"/>
        <w:rPr>
          <w:rFonts w:ascii="GHEA Grapalat" w:hAnsi="GHEA Grapalat"/>
        </w:rPr>
      </w:pPr>
      <w:r>
        <w:rPr>
          <w:rFonts w:ascii="GHEA Grapalat" w:hAnsi="GHEA Grapalat"/>
        </w:rPr>
        <w:t>Данные       ----------------------------------------  следующие:</w:t>
      </w:r>
    </w:p>
    <w:p w14:paraId="764145D9" w14:textId="77777777" w:rsidR="00F139AD" w:rsidRPr="000811C1" w:rsidRDefault="00F139AD" w:rsidP="00F139A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1218CD2" w14:textId="77777777" w:rsidR="00F139AD" w:rsidRDefault="00F139AD" w:rsidP="00F139AD">
      <w:pPr>
        <w:jc w:val="both"/>
        <w:rPr>
          <w:rFonts w:ascii="GHEA Grapalat" w:hAnsi="GHEA Grapalat"/>
        </w:rPr>
      </w:pPr>
    </w:p>
    <w:p w14:paraId="3F2418D9" w14:textId="77777777" w:rsidR="00F139AD" w:rsidRPr="00B443ED" w:rsidRDefault="00F139AD" w:rsidP="00F139A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6DA1E63" w14:textId="77777777" w:rsidR="00F139AD" w:rsidRPr="000C1746" w:rsidRDefault="00F139AD" w:rsidP="00F139A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58CCA8D6" w14:textId="77777777" w:rsidR="00F139AD" w:rsidRDefault="00F139AD" w:rsidP="00F139AD">
      <w:pPr>
        <w:jc w:val="both"/>
        <w:rPr>
          <w:rFonts w:ascii="GHEA Grapalat" w:hAnsi="GHEA Grapalat"/>
        </w:rPr>
      </w:pPr>
    </w:p>
    <w:p w14:paraId="3E75F0A9" w14:textId="77777777" w:rsidR="00F139AD" w:rsidRPr="008E7F24" w:rsidRDefault="00F139AD" w:rsidP="00F139A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D9E51D8" w14:textId="77777777" w:rsidR="00F139AD" w:rsidRPr="00D3436F" w:rsidRDefault="00F139AD" w:rsidP="00F139A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4DB6AC20" w14:textId="77777777" w:rsidR="00F139AD" w:rsidRDefault="00F139AD" w:rsidP="00F139AD">
      <w:pPr>
        <w:jc w:val="both"/>
        <w:rPr>
          <w:rFonts w:ascii="GHEA Grapalat" w:hAnsi="GHEA Grapalat"/>
        </w:rPr>
      </w:pPr>
    </w:p>
    <w:p w14:paraId="73F62D99" w14:textId="77777777" w:rsidR="00F139AD" w:rsidRDefault="00F139AD" w:rsidP="00F139A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46404EF4" w14:textId="77777777" w:rsidR="00F139AD" w:rsidRDefault="00F139AD" w:rsidP="00F139A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2C21B099" w14:textId="77777777" w:rsidR="00F139AD" w:rsidRDefault="00F139AD" w:rsidP="00F139AD">
      <w:pPr>
        <w:jc w:val="both"/>
        <w:rPr>
          <w:rFonts w:ascii="GHEA Grapalat" w:hAnsi="GHEA Grapalat"/>
          <w:sz w:val="18"/>
          <w:szCs w:val="18"/>
        </w:rPr>
      </w:pPr>
    </w:p>
    <w:p w14:paraId="23809BC6" w14:textId="77777777" w:rsidR="00F139AD" w:rsidRPr="00B16483" w:rsidRDefault="00F139AD" w:rsidP="00F139A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17E4CBA1" w14:textId="77777777" w:rsidR="00F139AD" w:rsidRDefault="00F139AD" w:rsidP="00F139A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3F64AB04" w14:textId="77777777" w:rsidR="00F139AD" w:rsidRPr="00D3436F" w:rsidRDefault="00F139AD" w:rsidP="00F139AD">
      <w:pPr>
        <w:tabs>
          <w:tab w:val="left" w:pos="7371"/>
        </w:tabs>
        <w:spacing w:after="160"/>
        <w:ind w:left="3544" w:firstLine="3"/>
        <w:jc w:val="both"/>
        <w:rPr>
          <w:rFonts w:ascii="GHEA Grapalat" w:hAnsi="GHEA Grapalat"/>
          <w:sz w:val="16"/>
        </w:rPr>
      </w:pPr>
    </w:p>
    <w:p w14:paraId="140195E4" w14:textId="77777777" w:rsidR="00F139AD" w:rsidRDefault="00F139AD" w:rsidP="00F139A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BE012B6" w14:textId="77777777" w:rsidR="00F139AD" w:rsidRDefault="00F139AD" w:rsidP="00F139AD">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E3AA382" w14:textId="77777777" w:rsidR="00F139AD" w:rsidRPr="001C57DE" w:rsidRDefault="00F139AD" w:rsidP="00F139A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2A9FB8CD" w14:textId="77777777" w:rsidR="00F139AD" w:rsidRPr="0001519E" w:rsidRDefault="00F139AD" w:rsidP="00F139AD">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4C814CA4" w14:textId="77777777" w:rsidR="00F139AD" w:rsidRPr="00403A28" w:rsidRDefault="00F139AD" w:rsidP="00F139AD">
      <w:pPr>
        <w:rPr>
          <w:ins w:id="10" w:author="Vardan" w:date="2022-10-29T19:53:00Z"/>
          <w:rFonts w:ascii="GHEA Grapalat" w:hAnsi="GHEA Grapalat"/>
          <w:i/>
          <w:sz w:val="16"/>
          <w:highlight w:val="cyan"/>
          <w:vertAlign w:val="superscript"/>
          <w:lang w:val="es-ES"/>
        </w:rPr>
      </w:pPr>
    </w:p>
    <w:p w14:paraId="176603F3" w14:textId="77777777" w:rsidR="00F139AD" w:rsidRPr="00955659" w:rsidRDefault="00F139AD" w:rsidP="00F139AD">
      <w:pPr>
        <w:jc w:val="both"/>
        <w:rPr>
          <w:rFonts w:ascii="GHEA Grapalat" w:hAnsi="GHEA Grapalat" w:cs="Sylfaen"/>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sidRPr="00800B26">
        <w:rPr>
          <w:rFonts w:ascii="GHEA Grapalat" w:hAnsi="GHEA Grapalat"/>
        </w:rPr>
        <w:t>,</w:t>
      </w:r>
      <w:r>
        <w:rPr>
          <w:rFonts w:ascii="GHEA Grapalat" w:hAnsi="GHEA Grapalat"/>
        </w:rPr>
        <w:t xml:space="preserve"> </w:t>
      </w:r>
      <w:r w:rsidRPr="00800B26">
        <w:rPr>
          <w:rFonts w:ascii="GHEA Grapalat" w:hAnsi="GHEA Grapalat"/>
          <w:color w:val="000000" w:themeColor="text1"/>
        </w:rPr>
        <w:t>и</w:t>
      </w:r>
      <w:r>
        <w:rPr>
          <w:rFonts w:ascii="GHEA Grapalat" w:hAnsi="GHEA Grapalat"/>
          <w:color w:val="000000" w:themeColor="text1"/>
        </w:rPr>
        <w:t xml:space="preserve"> ----------------------------------------------------</w:t>
      </w:r>
    </w:p>
    <w:p w14:paraId="3FB248FC" w14:textId="77777777" w:rsidR="00F139AD" w:rsidRPr="00800B26" w:rsidRDefault="00F139AD" w:rsidP="00F139A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Pr>
          <w:rFonts w:ascii="GHEA Grapalat" w:hAnsi="GHEA Grapalat" w:cs="Sylfaen"/>
          <w:sz w:val="20"/>
        </w:rPr>
        <w:t xml:space="preserve">                                   </w:t>
      </w:r>
      <w:r w:rsidRPr="00800B26">
        <w:rPr>
          <w:rFonts w:ascii="GHEA Grapalat" w:hAnsi="GHEA Grapalat"/>
          <w:sz w:val="16"/>
        </w:rPr>
        <w:t>наименование участника</w:t>
      </w:r>
    </w:p>
    <w:p w14:paraId="35A6BEDE" w14:textId="77777777" w:rsidR="00F139AD" w:rsidRPr="00AC309E" w:rsidRDefault="00F139AD" w:rsidP="00F139AD">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C309E">
        <w:rPr>
          <w:rFonts w:ascii="GHEA Grapalat" w:hAnsi="GHEA Grapalat"/>
        </w:rPr>
        <w:t>,</w:t>
      </w:r>
    </w:p>
    <w:p w14:paraId="58F523E3" w14:textId="77777777" w:rsidR="00F139AD" w:rsidRPr="00955659" w:rsidRDefault="00F139AD" w:rsidP="00F139AD">
      <w:pPr>
        <w:jc w:val="both"/>
        <w:rPr>
          <w:rFonts w:ascii="GHEA Grapalat" w:hAnsi="GHEA Grapalat" w:cs="Sylfaen"/>
        </w:rPr>
      </w:pPr>
      <w:r>
        <w:rPr>
          <w:rFonts w:ascii="GHEA Grapalat" w:hAnsi="GHEA Grapalat"/>
        </w:rPr>
        <w:t xml:space="preserve">2) </w:t>
      </w:r>
      <w:r w:rsidRPr="00AC309E">
        <w:rPr>
          <w:rFonts w:ascii="GHEA Grapalat" w:hAnsi="GHEA Grapalat"/>
        </w:rPr>
        <w:t xml:space="preserve">в рамках участия в открытом конкурсе под кодом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p>
    <w:p w14:paraId="4F6EA21E" w14:textId="77777777" w:rsidR="00F139AD" w:rsidRPr="00AC309E" w:rsidRDefault="00F139AD" w:rsidP="00F139AD">
      <w:pPr>
        <w:pStyle w:val="aff3"/>
        <w:widowControl w:val="0"/>
        <w:numPr>
          <w:ilvl w:val="0"/>
          <w:numId w:val="35"/>
        </w:numPr>
        <w:tabs>
          <w:tab w:val="left" w:pos="567"/>
        </w:tabs>
        <w:spacing w:after="160"/>
        <w:jc w:val="both"/>
        <w:rPr>
          <w:rFonts w:ascii="GHEA Grapalat" w:hAnsi="GHEA Grapalat"/>
        </w:rPr>
      </w:pPr>
      <w:r w:rsidRPr="00AC309E">
        <w:rPr>
          <w:rFonts w:ascii="GHEA Grapalat" w:hAnsi="GHEA Grapalat"/>
        </w:rPr>
        <w:t xml:space="preserve">не допускал и (или) не допустит </w:t>
      </w:r>
      <w:r w:rsidRPr="00AC309E">
        <w:rPr>
          <w:rFonts w:ascii="GHEA Grapalat" w:hAnsi="GHEA Grapalat"/>
          <w:lang w:val="hy-AM"/>
        </w:rPr>
        <w:t>недобросовестн</w:t>
      </w:r>
      <w:r w:rsidRPr="00AC309E">
        <w:rPr>
          <w:rFonts w:ascii="GHEA Grapalat" w:hAnsi="GHEA Grapalat"/>
        </w:rPr>
        <w:t>ой</w:t>
      </w:r>
      <w:r w:rsidRPr="00AC309E">
        <w:rPr>
          <w:rFonts w:ascii="GHEA Grapalat" w:hAnsi="GHEA Grapalat"/>
          <w:lang w:val="hy-AM"/>
        </w:rPr>
        <w:t xml:space="preserve"> конкуренци</w:t>
      </w:r>
      <w:r w:rsidRPr="00AC309E">
        <w:rPr>
          <w:rFonts w:ascii="GHEA Grapalat" w:hAnsi="GHEA Grapalat"/>
        </w:rPr>
        <w:t xml:space="preserve">и, </w:t>
      </w:r>
      <w:r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24E2CE4" w14:textId="77777777" w:rsidR="00F139AD" w:rsidRPr="00AC309E" w:rsidRDefault="00F139AD" w:rsidP="00F139AD">
      <w:pPr>
        <w:pStyle w:val="aff3"/>
        <w:widowControl w:val="0"/>
        <w:numPr>
          <w:ilvl w:val="0"/>
          <w:numId w:val="35"/>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Pr>
          <w:rFonts w:ascii="GHEA Grapalat" w:hAnsi="GHEA Grapalat"/>
          <w:spacing w:val="-6"/>
        </w:rPr>
        <w:t>ый</w:t>
      </w:r>
      <w:r w:rsidRPr="00AC309E">
        <w:rPr>
          <w:rFonts w:ascii="GHEA Grapalat" w:hAnsi="GHEA Grapalat"/>
          <w:spacing w:val="-6"/>
        </w:rPr>
        <w:t xml:space="preserve"> приглашением на </w:t>
      </w:r>
      <w:r w:rsidRPr="00AC309E">
        <w:rPr>
          <w:rFonts w:ascii="GHEA Grapalat" w:hAnsi="GHEA Grapalat"/>
        </w:rPr>
        <w:t xml:space="preserve">открытый конкурс </w:t>
      </w:r>
      <w:r w:rsidRPr="00AC309E">
        <w:rPr>
          <w:rFonts w:ascii="GHEA Grapalat" w:hAnsi="GHEA Grapalat"/>
          <w:spacing w:val="-6"/>
        </w:rPr>
        <w:t>случай</w:t>
      </w:r>
      <w:r w:rsidRPr="00AC309E">
        <w:rPr>
          <w:rFonts w:ascii="GHEA Grapalat" w:hAnsi="GHEA Grapalat"/>
        </w:rPr>
        <w:t xml:space="preserve"> одновременного </w:t>
      </w:r>
    </w:p>
    <w:p w14:paraId="6C1D186B" w14:textId="77777777" w:rsidR="00F139AD" w:rsidRDefault="00F139AD" w:rsidP="00F139A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33EA8CC" w14:textId="77777777" w:rsidR="00F139AD" w:rsidRDefault="00F139AD" w:rsidP="00F139A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5DE718E" w14:textId="77777777" w:rsidR="00F139AD" w:rsidRDefault="00F139AD" w:rsidP="00F139A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1B70716" w14:textId="77777777" w:rsidR="00F139AD" w:rsidRDefault="00F139AD" w:rsidP="00F139A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597C12B" w14:textId="77777777" w:rsidR="00F139AD" w:rsidRDefault="00F139AD" w:rsidP="00F139A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9DA50DC" w14:textId="77777777" w:rsidR="00F139AD" w:rsidRDefault="00F139AD" w:rsidP="00F139AD">
      <w:pPr>
        <w:widowControl w:val="0"/>
        <w:spacing w:after="16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p>
    <w:p w14:paraId="575CD147" w14:textId="77777777" w:rsidR="00F139AD" w:rsidRPr="00BD438D" w:rsidRDefault="00F139AD" w:rsidP="00F139AD">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1ED563F7" w14:textId="77777777" w:rsidR="00F139AD" w:rsidRDefault="00F139AD" w:rsidP="00F139AD">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7B68C608" w14:textId="77777777" w:rsidR="00F139AD" w:rsidRPr="00BD438D" w:rsidRDefault="00F139AD" w:rsidP="00F139AD">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af6"/>
          <w:rFonts w:ascii="GHEA Grapalat" w:hAnsi="GHEA Grapalat"/>
          <w:sz w:val="28"/>
          <w:szCs w:val="28"/>
        </w:rPr>
        <w:footnoteReference w:customMarkFollows="1" w:id="16"/>
        <w:t>**</w:t>
      </w:r>
      <w:r w:rsidRPr="00BD438D">
        <w:rPr>
          <w:rFonts w:ascii="GHEA Grapalat" w:hAnsi="GHEA Grapalat"/>
        </w:rPr>
        <w:t xml:space="preserve"> </w:t>
      </w:r>
      <w:r>
        <w:rPr>
          <w:rFonts w:ascii="GHEA Grapalat" w:hAnsi="GHEA Grapalat"/>
          <w:lang w:val="hy-AM"/>
        </w:rPr>
        <w:t>.</w:t>
      </w:r>
    </w:p>
    <w:p w14:paraId="7D820FCC" w14:textId="77777777" w:rsidR="00F139AD" w:rsidRDefault="00F139AD" w:rsidP="00F139AD">
      <w:pPr>
        <w:jc w:val="both"/>
        <w:rPr>
          <w:rFonts w:ascii="GHEA Grapalat" w:hAnsi="GHEA Grapalat"/>
        </w:rPr>
      </w:pPr>
    </w:p>
    <w:p w14:paraId="01A4FEB9" w14:textId="77777777" w:rsidR="00F139AD" w:rsidRDefault="00F139AD" w:rsidP="00F139AD">
      <w:pPr>
        <w:ind w:firstLine="708"/>
        <w:jc w:val="both"/>
        <w:rPr>
          <w:rFonts w:ascii="GHEA Grapalat" w:hAnsi="GHEA Grapalat"/>
        </w:rPr>
      </w:pPr>
      <w:r w:rsidRPr="000858EB">
        <w:rPr>
          <w:rFonts w:ascii="GHEA Grapalat" w:hAnsi="GHEA Grapalat"/>
        </w:rPr>
        <w:t>Пр</w:t>
      </w:r>
      <w:r>
        <w:rPr>
          <w:rFonts w:ascii="GHEA Grapalat" w:hAnsi="GHEA Grapalat"/>
        </w:rPr>
        <w:t>илага</w:t>
      </w:r>
      <w:r w:rsidRPr="000858EB">
        <w:rPr>
          <w:rFonts w:ascii="GHEA Grapalat" w:hAnsi="GHEA Grapalat"/>
        </w:rPr>
        <w:t>ются технические характеристики, товарные знаки, фирменные наименования, марки, производители и гарантийные сроки соответствующего 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17"/>
        <w:t>***</w:t>
      </w:r>
      <w:r w:rsidRPr="000858EB">
        <w:rPr>
          <w:rFonts w:ascii="GHEA Grapalat" w:hAnsi="GHEA Grapalat"/>
        </w:rPr>
        <w:t xml:space="preserve"> </w:t>
      </w:r>
    </w:p>
    <w:p w14:paraId="31CCAB31" w14:textId="77777777" w:rsidR="00F139AD" w:rsidRPr="000858EB" w:rsidRDefault="00F139AD" w:rsidP="00F139AD">
      <w:pPr>
        <w:ind w:firstLine="708"/>
        <w:jc w:val="both"/>
        <w:rPr>
          <w:rFonts w:ascii="GHEA Grapalat" w:hAnsi="GHEA Grapalat"/>
        </w:rPr>
      </w:pPr>
    </w:p>
    <w:p w14:paraId="13D0422F" w14:textId="77777777" w:rsidR="00F139AD" w:rsidRDefault="00F139AD" w:rsidP="00F139AD">
      <w:pPr>
        <w:tabs>
          <w:tab w:val="left" w:pos="7371"/>
        </w:tabs>
        <w:spacing w:after="160"/>
        <w:ind w:left="3544" w:firstLine="3"/>
        <w:jc w:val="both"/>
        <w:rPr>
          <w:rFonts w:ascii="GHEA Grapalat" w:hAnsi="GHEA Grapalat"/>
          <w:sz w:val="16"/>
          <w:lang w:val="hy-AM"/>
        </w:rPr>
      </w:pPr>
    </w:p>
    <w:p w14:paraId="3787B9B6" w14:textId="77777777" w:rsidR="00F139AD" w:rsidRPr="000811C1" w:rsidRDefault="00F139AD" w:rsidP="00F139AD">
      <w:pPr>
        <w:tabs>
          <w:tab w:val="left" w:pos="7371"/>
        </w:tabs>
        <w:spacing w:after="160"/>
        <w:ind w:left="3544" w:firstLine="3"/>
        <w:jc w:val="both"/>
        <w:rPr>
          <w:rFonts w:ascii="GHEA Grapalat" w:hAnsi="GHEA Grapalat"/>
          <w:sz w:val="16"/>
          <w:lang w:val="hy-AM"/>
        </w:rPr>
      </w:pPr>
    </w:p>
    <w:p w14:paraId="6CEC58E3" w14:textId="77777777" w:rsidR="00F139AD" w:rsidRPr="00D3436F" w:rsidRDefault="00F139AD" w:rsidP="00F139AD">
      <w:pPr>
        <w:tabs>
          <w:tab w:val="left" w:pos="7371"/>
        </w:tabs>
        <w:spacing w:after="160"/>
        <w:ind w:left="3544" w:firstLine="3"/>
        <w:jc w:val="both"/>
        <w:rPr>
          <w:rFonts w:ascii="GHEA Grapalat" w:hAnsi="GHEA Grapalat"/>
          <w:sz w:val="16"/>
        </w:rPr>
      </w:pPr>
    </w:p>
    <w:p w14:paraId="421AF5D9" w14:textId="77777777" w:rsidR="00F139AD" w:rsidRPr="00770B03" w:rsidRDefault="00F139AD" w:rsidP="00F139AD">
      <w:pPr>
        <w:tabs>
          <w:tab w:val="left" w:pos="7371"/>
        </w:tabs>
        <w:spacing w:after="160"/>
        <w:ind w:left="3544" w:firstLine="3"/>
        <w:jc w:val="both"/>
        <w:rPr>
          <w:rFonts w:ascii="GHEA Grapalat" w:hAnsi="GHEA Grapalat"/>
          <w:sz w:val="16"/>
        </w:rPr>
      </w:pPr>
    </w:p>
    <w:p w14:paraId="1F566990" w14:textId="77777777" w:rsidR="00F139AD" w:rsidRPr="000C1746" w:rsidRDefault="00F139AD" w:rsidP="00F139A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11C8A16" w14:textId="77777777" w:rsidR="00F139AD" w:rsidRPr="000C1746" w:rsidRDefault="00F139AD" w:rsidP="00F139A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EEA407D" w14:textId="77777777" w:rsidR="00F139AD" w:rsidRPr="000C1746" w:rsidRDefault="00F139AD" w:rsidP="00F139AD">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BB8D4BA" w14:textId="77777777" w:rsidR="00F139AD" w:rsidRPr="00B37116" w:rsidRDefault="00F139AD" w:rsidP="00F139A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4CC5AAD4" w14:textId="77777777" w:rsidR="00F139AD" w:rsidRPr="00362996" w:rsidRDefault="00F139AD" w:rsidP="00F139AD">
      <w:pPr>
        <w:rPr>
          <w:rFonts w:ascii="GHEA Grapalat" w:hAnsi="GHEA Grapalat"/>
          <w:color w:val="C00000"/>
        </w:rPr>
      </w:pPr>
      <w:r w:rsidRPr="00362996">
        <w:rPr>
          <w:rFonts w:ascii="GHEA Grapalat" w:hAnsi="GHEA Grapalat"/>
          <w:color w:val="C00000"/>
        </w:rPr>
        <w:br w:type="page"/>
      </w:r>
    </w:p>
    <w:p w14:paraId="563756E3" w14:textId="77777777" w:rsidR="00F139AD" w:rsidRDefault="00F139AD" w:rsidP="00F139AD">
      <w:pPr>
        <w:jc w:val="right"/>
        <w:rPr>
          <w:rFonts w:ascii="GHEA Grapalat" w:hAnsi="GHEA Grapalat"/>
          <w:b/>
        </w:rPr>
      </w:pPr>
      <w:r>
        <w:rPr>
          <w:rFonts w:ascii="GHEA Grapalat" w:hAnsi="GHEA Grapalat"/>
          <w:b/>
        </w:rPr>
        <w:lastRenderedPageBreak/>
        <w:t xml:space="preserve">Приложение 1.3** </w:t>
      </w:r>
    </w:p>
    <w:p w14:paraId="240D346F" w14:textId="77777777" w:rsidR="00F139AD" w:rsidRPr="00FA6464" w:rsidRDefault="00F139AD" w:rsidP="00F139AD">
      <w:pPr>
        <w:jc w:val="right"/>
        <w:rPr>
          <w:rFonts w:ascii="GHEA Grapalat" w:hAnsi="GHEA Grapalat"/>
          <w:b/>
        </w:rPr>
      </w:pPr>
      <w:r w:rsidRPr="001439BD">
        <w:rPr>
          <w:rFonts w:ascii="GHEA Grapalat" w:hAnsi="GHEA Grapalat"/>
          <w:b/>
        </w:rPr>
        <w:t>к Приглашению на открытый конкурс</w:t>
      </w:r>
    </w:p>
    <w:p w14:paraId="29A1445E" w14:textId="77777777" w:rsidR="00F139AD" w:rsidRPr="009044F1" w:rsidRDefault="00F139AD" w:rsidP="00F139A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C28B2">
        <w:rPr>
          <w:rFonts w:ascii="GHEA Grapalat" w:hAnsi="GHEA Grapalat"/>
          <w:b/>
          <w:sz w:val="24"/>
          <w:szCs w:val="24"/>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Pr>
          <w:rFonts w:ascii="GHEA Grapalat" w:hAnsi="GHEA Grapalat"/>
          <w:b/>
          <w:sz w:val="24"/>
          <w:szCs w:val="24"/>
        </w:rPr>
        <w:t>"</w:t>
      </w:r>
    </w:p>
    <w:p w14:paraId="2AC88CE9" w14:textId="77777777" w:rsidR="00F139AD" w:rsidRDefault="00F139AD" w:rsidP="00F139AD">
      <w:pPr>
        <w:ind w:left="360" w:hanging="360"/>
        <w:jc w:val="center"/>
        <w:rPr>
          <w:rFonts w:ascii="GHEA Grapalat" w:hAnsi="GHEA Grapalat"/>
          <w:b/>
        </w:rPr>
      </w:pPr>
      <w:r>
        <w:rPr>
          <w:rFonts w:ascii="GHEA Grapalat" w:hAnsi="GHEA Grapalat"/>
          <w:b/>
        </w:rPr>
        <w:t>ФОРМА</w:t>
      </w:r>
    </w:p>
    <w:p w14:paraId="6AD29A69" w14:textId="77777777" w:rsidR="00F139AD" w:rsidRPr="00C76978" w:rsidRDefault="00F139AD" w:rsidP="00F139A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C7AB132" w14:textId="77777777" w:rsidR="00F139AD" w:rsidRPr="00ED3A13" w:rsidRDefault="00F139AD" w:rsidP="00F139AD">
      <w:pPr>
        <w:ind w:left="360" w:hanging="360"/>
        <w:jc w:val="center"/>
        <w:rPr>
          <w:rFonts w:ascii="GHEA Grapalat" w:eastAsia="GHEA Grapalat" w:hAnsi="GHEA Grapalat" w:cs="GHEA Grapalat"/>
          <w:b/>
        </w:rPr>
      </w:pPr>
    </w:p>
    <w:p w14:paraId="79EC9929" w14:textId="77777777" w:rsidR="00F139AD" w:rsidRPr="00FD1EE4" w:rsidRDefault="00F139AD" w:rsidP="00F139AD">
      <w:pPr>
        <w:numPr>
          <w:ilvl w:val="0"/>
          <w:numId w:val="27"/>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4BCBD79"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139AD" w:rsidRPr="00FD1EE4" w14:paraId="02457F38" w14:textId="77777777" w:rsidTr="000B1DC3">
        <w:tc>
          <w:tcPr>
            <w:tcW w:w="2836" w:type="dxa"/>
            <w:shd w:val="clear" w:color="auto" w:fill="D9E2F3"/>
            <w:vAlign w:val="center"/>
          </w:tcPr>
          <w:p w14:paraId="57BD7CEF"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B6EBC96"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71862A4" w14:textId="77777777" w:rsidTr="000B1DC3">
        <w:tc>
          <w:tcPr>
            <w:tcW w:w="2836" w:type="dxa"/>
            <w:shd w:val="clear" w:color="auto" w:fill="D9E2F3"/>
            <w:vAlign w:val="center"/>
          </w:tcPr>
          <w:p w14:paraId="3F2E27B7"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B65CF0"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1BE2A86" w14:textId="77777777" w:rsidTr="000B1DC3">
        <w:tc>
          <w:tcPr>
            <w:tcW w:w="2836" w:type="dxa"/>
            <w:shd w:val="clear" w:color="auto" w:fill="D9E2F3"/>
            <w:vAlign w:val="center"/>
          </w:tcPr>
          <w:p w14:paraId="3D8D064B"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637477B"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621D5B56" w14:textId="77777777" w:rsidTr="000B1DC3">
        <w:tc>
          <w:tcPr>
            <w:tcW w:w="2836" w:type="dxa"/>
            <w:shd w:val="clear" w:color="auto" w:fill="D9E2F3"/>
            <w:vAlign w:val="center"/>
          </w:tcPr>
          <w:p w14:paraId="277245A6"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E6CB97"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461171E" w14:textId="77777777" w:rsidTr="000B1DC3">
        <w:tc>
          <w:tcPr>
            <w:tcW w:w="2836" w:type="dxa"/>
            <w:shd w:val="clear" w:color="auto" w:fill="D9E2F3"/>
            <w:vAlign w:val="center"/>
          </w:tcPr>
          <w:p w14:paraId="1B45D945"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1ACFC8A"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06D4FFB" w14:textId="77777777" w:rsidTr="000B1DC3">
        <w:tc>
          <w:tcPr>
            <w:tcW w:w="2836" w:type="dxa"/>
            <w:shd w:val="clear" w:color="auto" w:fill="D9E2F3"/>
            <w:vAlign w:val="center"/>
          </w:tcPr>
          <w:p w14:paraId="5BC0C3B2"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D206FCA" w14:textId="77777777" w:rsidR="00F139AD" w:rsidRPr="00FD1EE4" w:rsidRDefault="00F139AD" w:rsidP="000B1DC3">
            <w:pPr>
              <w:spacing w:before="240" w:after="240"/>
              <w:ind w:left="993" w:hanging="851"/>
              <w:rPr>
                <w:rFonts w:ascii="GHEA Grapalat" w:eastAsia="GHEA Grapalat" w:hAnsi="GHEA Grapalat" w:cs="GHEA Grapalat"/>
              </w:rPr>
            </w:pPr>
          </w:p>
        </w:tc>
      </w:tr>
      <w:tr w:rsidR="00F139AD" w:rsidRPr="00FD1EE4" w14:paraId="374CD20D" w14:textId="77777777" w:rsidTr="000B1DC3">
        <w:tc>
          <w:tcPr>
            <w:tcW w:w="2836" w:type="dxa"/>
            <w:shd w:val="clear" w:color="auto" w:fill="D9E2F3"/>
            <w:vAlign w:val="center"/>
          </w:tcPr>
          <w:p w14:paraId="6CA2217A" w14:textId="77777777" w:rsidR="00F139AD" w:rsidRPr="00FD1EE4" w:rsidRDefault="00F139AD" w:rsidP="00F139AD">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2EB4899" w14:textId="77777777" w:rsidR="00F139AD" w:rsidRPr="00FD1EE4" w:rsidRDefault="00F139AD" w:rsidP="000B1DC3">
            <w:pPr>
              <w:spacing w:before="240" w:after="240"/>
              <w:ind w:left="993" w:hanging="851"/>
              <w:rPr>
                <w:rFonts w:ascii="GHEA Grapalat" w:eastAsia="GHEA Grapalat" w:hAnsi="GHEA Grapalat" w:cs="GHEA Grapalat"/>
              </w:rPr>
            </w:pPr>
          </w:p>
        </w:tc>
      </w:tr>
    </w:tbl>
    <w:p w14:paraId="1923069B"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57AE7139" w14:textId="77777777" w:rsidTr="000B1DC3">
        <w:tc>
          <w:tcPr>
            <w:tcW w:w="2835" w:type="dxa"/>
            <w:shd w:val="clear" w:color="auto" w:fill="D9E2F3"/>
            <w:vAlign w:val="center"/>
          </w:tcPr>
          <w:p w14:paraId="6FC11F87"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EE37939"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3215B69" w14:textId="77777777" w:rsidTr="000B1DC3">
        <w:trPr>
          <w:trHeight w:val="1487"/>
        </w:trPr>
        <w:tc>
          <w:tcPr>
            <w:tcW w:w="2835" w:type="dxa"/>
            <w:shd w:val="clear" w:color="auto" w:fill="D9E2F3"/>
            <w:vAlign w:val="center"/>
          </w:tcPr>
          <w:p w14:paraId="5A3A78AA"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033ED40" w14:textId="77777777" w:rsidR="00F139AD" w:rsidRPr="00FD1EE4" w:rsidRDefault="00F139AD" w:rsidP="000B1DC3">
            <w:pPr>
              <w:spacing w:before="240" w:after="240"/>
              <w:rPr>
                <w:rFonts w:ascii="GHEA Grapalat" w:eastAsia="GHEA Grapalat" w:hAnsi="GHEA Grapalat" w:cs="GHEA Grapalat"/>
              </w:rPr>
            </w:pPr>
          </w:p>
        </w:tc>
      </w:tr>
    </w:tbl>
    <w:p w14:paraId="21BC9699"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32392D98" w14:textId="77777777" w:rsidTr="000B1DC3">
        <w:tc>
          <w:tcPr>
            <w:tcW w:w="2835" w:type="dxa"/>
            <w:shd w:val="clear" w:color="auto" w:fill="D9E2F3"/>
            <w:vAlign w:val="center"/>
          </w:tcPr>
          <w:p w14:paraId="5AEA420C" w14:textId="77777777" w:rsidR="00F139AD" w:rsidRPr="00FD1EE4" w:rsidRDefault="00F139AD" w:rsidP="00F139A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7F4B7B9"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4A7C732" w14:textId="77777777" w:rsidTr="000B1DC3">
        <w:tc>
          <w:tcPr>
            <w:tcW w:w="2835" w:type="dxa"/>
            <w:shd w:val="clear" w:color="auto" w:fill="D9E2F3"/>
            <w:vAlign w:val="center"/>
          </w:tcPr>
          <w:p w14:paraId="5696DD95" w14:textId="77777777" w:rsidR="00F139AD" w:rsidRPr="00FD1EE4" w:rsidRDefault="00F139AD" w:rsidP="00F139A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4BF9443"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2747235" w14:textId="77777777" w:rsidTr="000B1DC3">
        <w:tc>
          <w:tcPr>
            <w:tcW w:w="2835" w:type="dxa"/>
            <w:shd w:val="clear" w:color="auto" w:fill="D9E2F3"/>
            <w:vAlign w:val="center"/>
          </w:tcPr>
          <w:p w14:paraId="6391C8EA" w14:textId="77777777" w:rsidR="00F139AD" w:rsidRPr="00FD1EE4" w:rsidRDefault="00F139AD" w:rsidP="00F139A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AD5ADAB" w14:textId="77777777" w:rsidR="00F139AD" w:rsidRPr="00FD1EE4" w:rsidRDefault="00F139AD" w:rsidP="000B1DC3">
            <w:pPr>
              <w:spacing w:before="240" w:after="240"/>
              <w:rPr>
                <w:rFonts w:ascii="GHEA Grapalat" w:eastAsia="GHEA Grapalat" w:hAnsi="GHEA Grapalat" w:cs="GHEA Grapalat"/>
              </w:rPr>
            </w:pPr>
          </w:p>
        </w:tc>
      </w:tr>
    </w:tbl>
    <w:p w14:paraId="684E231C" w14:textId="77777777" w:rsidR="00F139AD" w:rsidRPr="00FD1EE4" w:rsidRDefault="00F139AD" w:rsidP="00F139AD">
      <w:pPr>
        <w:rPr>
          <w:rFonts w:ascii="GHEA Grapalat" w:eastAsia="GHEA Grapalat" w:hAnsi="GHEA Grapalat" w:cs="GHEA Grapalat"/>
        </w:rPr>
      </w:pPr>
    </w:p>
    <w:p w14:paraId="18A5CA6E" w14:textId="77777777" w:rsidR="00F139AD" w:rsidRPr="00FD1EE4" w:rsidRDefault="00F139AD" w:rsidP="00F139AD">
      <w:pPr>
        <w:rPr>
          <w:rFonts w:ascii="GHEA Grapalat" w:eastAsia="GHEA Grapalat" w:hAnsi="GHEA Grapalat" w:cs="GHEA Grapalat"/>
        </w:rPr>
      </w:pPr>
      <w:r w:rsidRPr="00FD1EE4">
        <w:rPr>
          <w:rFonts w:ascii="GHEA Grapalat" w:hAnsi="GHEA Grapalat"/>
        </w:rPr>
        <w:br w:type="page"/>
      </w:r>
    </w:p>
    <w:p w14:paraId="2B53AEF6" w14:textId="77777777" w:rsidR="00F139AD" w:rsidRPr="009A52BE" w:rsidRDefault="00F139AD" w:rsidP="00F139AD">
      <w:pPr>
        <w:numPr>
          <w:ilvl w:val="0"/>
          <w:numId w:val="27"/>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46BD468" w14:textId="77777777" w:rsidR="00F139AD" w:rsidRPr="004E2F96"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389D92AC" w14:textId="77777777" w:rsidTr="000B1DC3">
        <w:tc>
          <w:tcPr>
            <w:tcW w:w="2835" w:type="dxa"/>
            <w:shd w:val="clear" w:color="auto" w:fill="D9E2F3"/>
            <w:vAlign w:val="center"/>
          </w:tcPr>
          <w:p w14:paraId="77C066BB" w14:textId="77777777" w:rsidR="00F139AD" w:rsidRPr="00FD1EE4" w:rsidRDefault="00F139AD" w:rsidP="00F139A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B3202A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66656FB3" w14:textId="77777777" w:rsidTr="000B1DC3">
        <w:tc>
          <w:tcPr>
            <w:tcW w:w="2835" w:type="dxa"/>
            <w:shd w:val="clear" w:color="auto" w:fill="D9E2F3"/>
            <w:vAlign w:val="center"/>
          </w:tcPr>
          <w:p w14:paraId="10109293"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6D3CCD2" w14:textId="77777777" w:rsidR="00F139AD" w:rsidRPr="00FD1EE4" w:rsidRDefault="00F139AD" w:rsidP="000B1DC3">
            <w:pPr>
              <w:spacing w:before="240" w:after="240"/>
              <w:rPr>
                <w:rFonts w:ascii="GHEA Grapalat" w:eastAsia="GHEA Grapalat" w:hAnsi="GHEA Grapalat" w:cs="GHEA Grapalat"/>
              </w:rPr>
            </w:pPr>
          </w:p>
        </w:tc>
      </w:tr>
    </w:tbl>
    <w:p w14:paraId="5C7B16F1"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00442978" w14:textId="77777777" w:rsidTr="000B1DC3">
        <w:tc>
          <w:tcPr>
            <w:tcW w:w="2835" w:type="dxa"/>
            <w:shd w:val="clear" w:color="auto" w:fill="D9E2F3"/>
            <w:vAlign w:val="center"/>
          </w:tcPr>
          <w:p w14:paraId="792C117C"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AA7BE81"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1253F317" w14:textId="77777777" w:rsidTr="000B1DC3">
        <w:tc>
          <w:tcPr>
            <w:tcW w:w="2835" w:type="dxa"/>
            <w:shd w:val="clear" w:color="auto" w:fill="D9E2F3"/>
            <w:vAlign w:val="center"/>
          </w:tcPr>
          <w:p w14:paraId="51F78276"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F54C69B"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9E5FD96" w14:textId="77777777" w:rsidTr="000B1DC3">
        <w:tc>
          <w:tcPr>
            <w:tcW w:w="2835" w:type="dxa"/>
            <w:shd w:val="clear" w:color="auto" w:fill="D9E2F3"/>
            <w:vAlign w:val="center"/>
          </w:tcPr>
          <w:p w14:paraId="39A17779"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27126B1"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DABB734" w14:textId="77777777" w:rsidTr="000B1DC3">
        <w:tc>
          <w:tcPr>
            <w:tcW w:w="2835" w:type="dxa"/>
            <w:shd w:val="clear" w:color="auto" w:fill="D9E2F3"/>
            <w:vAlign w:val="center"/>
          </w:tcPr>
          <w:p w14:paraId="173E408F"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F68F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7E06BB1" w14:textId="77777777" w:rsidTr="000B1DC3">
        <w:tc>
          <w:tcPr>
            <w:tcW w:w="2835" w:type="dxa"/>
            <w:shd w:val="clear" w:color="auto" w:fill="D9E2F3"/>
            <w:vAlign w:val="center"/>
          </w:tcPr>
          <w:p w14:paraId="3FA04B6A"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379EF5D"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56279643" w14:textId="77777777" w:rsidTr="000B1DC3">
        <w:trPr>
          <w:trHeight w:val="1361"/>
        </w:trPr>
        <w:tc>
          <w:tcPr>
            <w:tcW w:w="2835" w:type="dxa"/>
            <w:shd w:val="clear" w:color="auto" w:fill="D9E2F3"/>
            <w:vAlign w:val="center"/>
          </w:tcPr>
          <w:p w14:paraId="77906C3E"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A958BF8"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369C079" w14:textId="77777777" w:rsidTr="000B1DC3">
        <w:tc>
          <w:tcPr>
            <w:tcW w:w="2835" w:type="dxa"/>
            <w:shd w:val="clear" w:color="auto" w:fill="D9E2F3"/>
            <w:vAlign w:val="center"/>
          </w:tcPr>
          <w:p w14:paraId="47BC7B34"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CF6531" w14:textId="77777777" w:rsidR="00F139AD" w:rsidRPr="00FD1EE4" w:rsidRDefault="00F139AD" w:rsidP="000B1DC3">
            <w:pPr>
              <w:spacing w:before="240" w:after="240"/>
              <w:rPr>
                <w:rFonts w:ascii="GHEA Grapalat" w:eastAsia="GHEA Grapalat" w:hAnsi="GHEA Grapalat" w:cs="GHEA Grapalat"/>
              </w:rPr>
            </w:pPr>
          </w:p>
        </w:tc>
      </w:tr>
    </w:tbl>
    <w:p w14:paraId="4B09BA39" w14:textId="77777777" w:rsidR="00F139AD" w:rsidRPr="00574FF7"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139AD" w:rsidRPr="00FD1EE4" w14:paraId="7BF6B253" w14:textId="77777777" w:rsidTr="000B1DC3">
        <w:tc>
          <w:tcPr>
            <w:tcW w:w="2836" w:type="dxa"/>
            <w:shd w:val="clear" w:color="auto" w:fill="D9E2F3"/>
            <w:vAlign w:val="center"/>
          </w:tcPr>
          <w:p w14:paraId="4F39F57F" w14:textId="77777777" w:rsidR="00F139AD" w:rsidRPr="00FD1EE4" w:rsidRDefault="00F139AD" w:rsidP="00F139AD">
            <w:pPr>
              <w:numPr>
                <w:ilvl w:val="2"/>
                <w:numId w:val="27"/>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D8BEC57"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5DFA13FF" w14:textId="77777777" w:rsidTr="000B1DC3">
        <w:tc>
          <w:tcPr>
            <w:tcW w:w="2836" w:type="dxa"/>
            <w:shd w:val="clear" w:color="auto" w:fill="D9E2F3"/>
            <w:vAlign w:val="center"/>
          </w:tcPr>
          <w:p w14:paraId="42240992" w14:textId="77777777" w:rsidR="00F139AD" w:rsidRPr="00FD1EE4" w:rsidRDefault="00F139AD" w:rsidP="00F139AD">
            <w:pPr>
              <w:numPr>
                <w:ilvl w:val="2"/>
                <w:numId w:val="27"/>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B9003C5"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139AD">
                  <w:rPr>
                    <w:rFonts w:ascii="MS Gothic" w:eastAsia="MS Gothic" w:hAnsi="MS Gothic" w:cs="GHEA Grapalat" w:hint="eastAsia"/>
                  </w:rPr>
                  <w:t>☐</w:t>
                </w:r>
              </w:sdtContent>
            </w:sdt>
            <w:r w:rsidR="00F139AD" w:rsidRPr="00FD1EE4">
              <w:rPr>
                <w:rFonts w:ascii="GHEA Grapalat" w:eastAsia="GHEA Grapalat" w:hAnsi="GHEA Grapalat" w:cs="GHEA Grapalat"/>
              </w:rPr>
              <w:tab/>
            </w:r>
            <w:r w:rsidR="00F139AD" w:rsidRPr="0051137D">
              <w:rPr>
                <w:rFonts w:ascii="GHEA Grapalat" w:eastAsia="GHEA Grapalat" w:hAnsi="GHEA Grapalat" w:cs="GHEA Grapalat"/>
              </w:rPr>
              <w:t>Прямое участие</w:t>
            </w:r>
          </w:p>
          <w:p w14:paraId="5EEDA5AF"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139AD">
                  <w:rPr>
                    <w:rFonts w:ascii="MS Gothic" w:eastAsia="MS Gothic" w:hAnsi="MS Gothic" w:cs="GHEA Grapalat" w:hint="eastAsia"/>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К</w:t>
            </w:r>
            <w:r w:rsidR="00F139AD" w:rsidRPr="00D812D8">
              <w:rPr>
                <w:rFonts w:ascii="GHEA Grapalat" w:eastAsia="GHEA Grapalat" w:hAnsi="GHEA Grapalat" w:cs="GHEA Grapalat"/>
              </w:rPr>
              <w:t>освенное участие</w:t>
            </w:r>
          </w:p>
        </w:tc>
      </w:tr>
    </w:tbl>
    <w:p w14:paraId="5DDE0D47" w14:textId="77777777" w:rsidR="00F139AD" w:rsidRPr="00FD1EE4" w:rsidRDefault="00F139AD" w:rsidP="00F139A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AB04F5C" w14:textId="77777777" w:rsidR="00F139AD" w:rsidRPr="00CB7DFD" w:rsidRDefault="00F139AD" w:rsidP="00F139A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E14BD8"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39AD" w:rsidRPr="00FD1EE4" w14:paraId="40C1B6B9" w14:textId="77777777" w:rsidTr="000B1DC3">
        <w:tc>
          <w:tcPr>
            <w:tcW w:w="2837" w:type="dxa"/>
            <w:shd w:val="clear" w:color="auto" w:fill="D9E2F3"/>
            <w:vAlign w:val="center"/>
          </w:tcPr>
          <w:p w14:paraId="06278BFE"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6323FA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0758F52" w14:textId="77777777" w:rsidTr="000B1DC3">
        <w:tc>
          <w:tcPr>
            <w:tcW w:w="2837" w:type="dxa"/>
            <w:shd w:val="clear" w:color="auto" w:fill="D9E2F3"/>
            <w:vAlign w:val="center"/>
          </w:tcPr>
          <w:p w14:paraId="628BC01B"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55B10A"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6926354E" w14:textId="77777777" w:rsidTr="000B1DC3">
        <w:tc>
          <w:tcPr>
            <w:tcW w:w="2837" w:type="dxa"/>
            <w:shd w:val="clear" w:color="auto" w:fill="D9E2F3"/>
            <w:vAlign w:val="center"/>
          </w:tcPr>
          <w:p w14:paraId="79080996"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464C6AA"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58D5309" w14:textId="77777777" w:rsidTr="000B1DC3">
        <w:tc>
          <w:tcPr>
            <w:tcW w:w="2837" w:type="dxa"/>
            <w:shd w:val="clear" w:color="auto" w:fill="D9E2F3"/>
            <w:vAlign w:val="center"/>
          </w:tcPr>
          <w:p w14:paraId="79D7F176"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C572CEE"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51137D">
              <w:rPr>
                <w:rFonts w:ascii="GHEA Grapalat" w:eastAsia="GHEA Grapalat" w:hAnsi="GHEA Grapalat" w:cs="GHEA Grapalat"/>
              </w:rPr>
              <w:t>Прямое участие</w:t>
            </w:r>
          </w:p>
          <w:p w14:paraId="6763AA68"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К</w:t>
            </w:r>
            <w:r w:rsidR="00F139AD" w:rsidRPr="00D812D8">
              <w:rPr>
                <w:rFonts w:ascii="GHEA Grapalat" w:eastAsia="GHEA Grapalat" w:hAnsi="GHEA Grapalat" w:cs="GHEA Grapalat"/>
              </w:rPr>
              <w:t>освенное участие</w:t>
            </w:r>
          </w:p>
        </w:tc>
      </w:tr>
    </w:tbl>
    <w:p w14:paraId="49B778C1"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39AD" w:rsidRPr="00FD1EE4" w14:paraId="5F280114" w14:textId="77777777" w:rsidTr="000B1DC3">
        <w:tc>
          <w:tcPr>
            <w:tcW w:w="2837" w:type="dxa"/>
            <w:shd w:val="clear" w:color="auto" w:fill="D9E2F3"/>
            <w:vAlign w:val="center"/>
          </w:tcPr>
          <w:p w14:paraId="1EA060F4" w14:textId="77777777" w:rsidR="00F139AD" w:rsidRPr="00B047A2"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9B42625"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1CA49428" w14:textId="77777777" w:rsidTr="000B1DC3">
        <w:tc>
          <w:tcPr>
            <w:tcW w:w="2837" w:type="dxa"/>
            <w:shd w:val="clear" w:color="auto" w:fill="D9E2F3"/>
            <w:vAlign w:val="center"/>
          </w:tcPr>
          <w:p w14:paraId="1CBE397B"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8AFD5A9"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0483A2CB" w14:textId="77777777" w:rsidTr="000B1DC3">
        <w:tc>
          <w:tcPr>
            <w:tcW w:w="2837" w:type="dxa"/>
            <w:shd w:val="clear" w:color="auto" w:fill="D9E2F3"/>
            <w:vAlign w:val="center"/>
          </w:tcPr>
          <w:p w14:paraId="70D47B40"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2893359"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5F2AB940" w14:textId="77777777" w:rsidTr="000B1DC3">
        <w:tc>
          <w:tcPr>
            <w:tcW w:w="2837" w:type="dxa"/>
            <w:shd w:val="clear" w:color="auto" w:fill="D9E2F3"/>
            <w:vAlign w:val="center"/>
          </w:tcPr>
          <w:p w14:paraId="490907D5"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7E5828"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51137D">
              <w:rPr>
                <w:rFonts w:ascii="GHEA Grapalat" w:eastAsia="GHEA Grapalat" w:hAnsi="GHEA Grapalat" w:cs="GHEA Grapalat"/>
              </w:rPr>
              <w:t>Прямое участие</w:t>
            </w:r>
          </w:p>
          <w:p w14:paraId="5C08F84E"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К</w:t>
            </w:r>
            <w:r w:rsidR="00F139AD" w:rsidRPr="00D812D8">
              <w:rPr>
                <w:rFonts w:ascii="GHEA Grapalat" w:eastAsia="GHEA Grapalat" w:hAnsi="GHEA Grapalat" w:cs="GHEA Grapalat"/>
              </w:rPr>
              <w:t>освенное участие</w:t>
            </w:r>
          </w:p>
        </w:tc>
      </w:tr>
    </w:tbl>
    <w:p w14:paraId="0511C231" w14:textId="77777777" w:rsidR="00F139AD" w:rsidRPr="00FD1EE4" w:rsidRDefault="00F139AD" w:rsidP="00F139AD">
      <w:pPr>
        <w:rPr>
          <w:rFonts w:ascii="GHEA Grapalat" w:eastAsia="GHEA Grapalat" w:hAnsi="GHEA Grapalat" w:cs="GHEA Grapalat"/>
          <w:b/>
        </w:rPr>
      </w:pPr>
      <w:r w:rsidRPr="00FD1EE4">
        <w:rPr>
          <w:rFonts w:ascii="GHEA Grapalat" w:hAnsi="GHEA Grapalat"/>
        </w:rPr>
        <w:br w:type="page"/>
      </w:r>
    </w:p>
    <w:p w14:paraId="15538188" w14:textId="77777777" w:rsidR="00F139AD" w:rsidRPr="00FD1EE4" w:rsidRDefault="00F139AD" w:rsidP="00F139A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F9D0CEE"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139AD" w:rsidRPr="00FD1EE4" w14:paraId="4D199E36" w14:textId="77777777" w:rsidTr="000B1DC3">
        <w:tc>
          <w:tcPr>
            <w:tcW w:w="2836" w:type="dxa"/>
            <w:shd w:val="clear" w:color="auto" w:fill="D9E2F3"/>
            <w:vAlign w:val="center"/>
          </w:tcPr>
          <w:p w14:paraId="0705EE17"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98BA3DA"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95B3F27" w14:textId="77777777" w:rsidTr="000B1DC3">
        <w:tc>
          <w:tcPr>
            <w:tcW w:w="2836" w:type="dxa"/>
            <w:shd w:val="clear" w:color="auto" w:fill="D9E2F3"/>
            <w:vAlign w:val="center"/>
          </w:tcPr>
          <w:p w14:paraId="6AD76A69"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1A3474"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1D447EE" w14:textId="77777777" w:rsidTr="000B1DC3">
        <w:tc>
          <w:tcPr>
            <w:tcW w:w="2836" w:type="dxa"/>
            <w:shd w:val="clear" w:color="auto" w:fill="D9E2F3"/>
            <w:vAlign w:val="center"/>
          </w:tcPr>
          <w:p w14:paraId="7C927C0D"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AAE0A77"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620A836" w14:textId="77777777" w:rsidTr="000B1DC3">
        <w:tc>
          <w:tcPr>
            <w:tcW w:w="2836" w:type="dxa"/>
            <w:shd w:val="clear" w:color="auto" w:fill="D9E2F3"/>
            <w:vAlign w:val="center"/>
          </w:tcPr>
          <w:p w14:paraId="67D840FD"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E420758"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673B3D0" w14:textId="77777777" w:rsidTr="000B1DC3">
        <w:tc>
          <w:tcPr>
            <w:tcW w:w="2836" w:type="dxa"/>
            <w:shd w:val="clear" w:color="auto" w:fill="D9E2F3"/>
            <w:vAlign w:val="center"/>
          </w:tcPr>
          <w:p w14:paraId="5DE21986"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5FA17E6"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0EE085A6" w14:textId="77777777" w:rsidTr="000B1DC3">
        <w:tc>
          <w:tcPr>
            <w:tcW w:w="2836" w:type="dxa"/>
            <w:shd w:val="clear" w:color="auto" w:fill="D9E2F3"/>
            <w:vAlign w:val="center"/>
          </w:tcPr>
          <w:p w14:paraId="3FC6038F"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A836C5A" w14:textId="77777777" w:rsidR="00F139AD" w:rsidRPr="00FD1EE4" w:rsidRDefault="00F139AD" w:rsidP="000B1DC3">
            <w:pPr>
              <w:spacing w:before="240" w:after="240"/>
              <w:rPr>
                <w:rFonts w:ascii="GHEA Grapalat" w:eastAsia="GHEA Grapalat" w:hAnsi="GHEA Grapalat" w:cs="GHEA Grapalat"/>
              </w:rPr>
            </w:pPr>
          </w:p>
        </w:tc>
      </w:tr>
    </w:tbl>
    <w:p w14:paraId="5673F9AF"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F139AD" w:rsidRPr="00FD1EE4" w14:paraId="1A305C15" w14:textId="77777777" w:rsidTr="000B1DC3">
        <w:tc>
          <w:tcPr>
            <w:tcW w:w="2977" w:type="dxa"/>
            <w:shd w:val="clear" w:color="auto" w:fill="D9E2F3"/>
            <w:vAlign w:val="center"/>
          </w:tcPr>
          <w:p w14:paraId="3A3E9A3F"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0EB03D67"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68C4ADF" w14:textId="77777777" w:rsidTr="000B1DC3">
        <w:tc>
          <w:tcPr>
            <w:tcW w:w="2977" w:type="dxa"/>
            <w:shd w:val="clear" w:color="auto" w:fill="D9E2F3"/>
            <w:vAlign w:val="center"/>
          </w:tcPr>
          <w:p w14:paraId="4C4945EE"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320C8D0F"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BAFA31F" w14:textId="77777777" w:rsidTr="000B1DC3">
        <w:tc>
          <w:tcPr>
            <w:tcW w:w="2977" w:type="dxa"/>
            <w:shd w:val="clear" w:color="auto" w:fill="D9E2F3"/>
            <w:vAlign w:val="center"/>
          </w:tcPr>
          <w:p w14:paraId="6F211F5B" w14:textId="77777777" w:rsidR="00F139AD" w:rsidRPr="00FD1EE4" w:rsidRDefault="00F139AD" w:rsidP="00F139AD">
            <w:pPr>
              <w:numPr>
                <w:ilvl w:val="2"/>
                <w:numId w:val="27"/>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4BCD7CC"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18678297" w14:textId="77777777" w:rsidTr="000B1DC3">
        <w:tc>
          <w:tcPr>
            <w:tcW w:w="2977" w:type="dxa"/>
            <w:shd w:val="clear" w:color="auto" w:fill="D9E2F3"/>
            <w:vAlign w:val="center"/>
          </w:tcPr>
          <w:p w14:paraId="5C11B952" w14:textId="77777777" w:rsidR="00F139AD" w:rsidRPr="00FD1EE4" w:rsidRDefault="00F139AD" w:rsidP="00F139AD">
            <w:pPr>
              <w:numPr>
                <w:ilvl w:val="2"/>
                <w:numId w:val="27"/>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EFF6F8F"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455E00E" w14:textId="77777777" w:rsidTr="000B1DC3">
        <w:tc>
          <w:tcPr>
            <w:tcW w:w="2977" w:type="dxa"/>
            <w:shd w:val="clear" w:color="auto" w:fill="D9E2F3"/>
            <w:vAlign w:val="center"/>
          </w:tcPr>
          <w:p w14:paraId="560992D3"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8529CCA" w14:textId="77777777" w:rsidR="00F139AD" w:rsidRPr="00FD1EE4" w:rsidRDefault="00F139AD" w:rsidP="000B1DC3">
            <w:pPr>
              <w:spacing w:before="240" w:after="240"/>
              <w:rPr>
                <w:rFonts w:ascii="GHEA Grapalat" w:eastAsia="GHEA Grapalat" w:hAnsi="GHEA Grapalat" w:cs="GHEA Grapalat"/>
              </w:rPr>
            </w:pPr>
          </w:p>
        </w:tc>
      </w:tr>
    </w:tbl>
    <w:p w14:paraId="0D81376E"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139AD" w:rsidRPr="00FD1EE4" w14:paraId="5D6D07D0" w14:textId="77777777" w:rsidTr="000B1DC3">
        <w:tc>
          <w:tcPr>
            <w:tcW w:w="2943" w:type="dxa"/>
            <w:shd w:val="clear" w:color="auto" w:fill="D9E2F3"/>
            <w:vAlign w:val="center"/>
          </w:tcPr>
          <w:p w14:paraId="31382F3C"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378D415"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0F3638B5" w14:textId="77777777" w:rsidTr="000B1DC3">
        <w:tc>
          <w:tcPr>
            <w:tcW w:w="2943" w:type="dxa"/>
            <w:shd w:val="clear" w:color="auto" w:fill="D9E2F3"/>
            <w:vAlign w:val="center"/>
          </w:tcPr>
          <w:p w14:paraId="3AD19CC4"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677DBC1"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E5567ED" w14:textId="77777777" w:rsidTr="000B1DC3">
        <w:tc>
          <w:tcPr>
            <w:tcW w:w="2943" w:type="dxa"/>
            <w:shd w:val="clear" w:color="auto" w:fill="D9E2F3"/>
            <w:vAlign w:val="center"/>
          </w:tcPr>
          <w:p w14:paraId="2E2A3712" w14:textId="77777777" w:rsidR="00F139AD" w:rsidRPr="00FD1EE4" w:rsidRDefault="00F139AD" w:rsidP="00F139A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248F73AD"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1E5C99D9" w14:textId="77777777" w:rsidTr="000B1DC3">
        <w:tc>
          <w:tcPr>
            <w:tcW w:w="2943" w:type="dxa"/>
            <w:shd w:val="clear" w:color="auto" w:fill="D9E2F3"/>
            <w:vAlign w:val="center"/>
          </w:tcPr>
          <w:p w14:paraId="1D80ABCB" w14:textId="77777777" w:rsidR="00F139AD" w:rsidRPr="00FD1EE4" w:rsidRDefault="00F139AD" w:rsidP="00F139AD">
            <w:pPr>
              <w:numPr>
                <w:ilvl w:val="2"/>
                <w:numId w:val="27"/>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C4B432A" w14:textId="77777777" w:rsidR="00F139AD" w:rsidRPr="00FD1EE4" w:rsidRDefault="00F139AD" w:rsidP="000B1DC3">
            <w:pPr>
              <w:spacing w:before="240" w:after="240"/>
              <w:rPr>
                <w:rFonts w:ascii="GHEA Grapalat" w:eastAsia="GHEA Grapalat" w:hAnsi="GHEA Grapalat" w:cs="GHEA Grapalat"/>
              </w:rPr>
            </w:pPr>
          </w:p>
        </w:tc>
      </w:tr>
    </w:tbl>
    <w:p w14:paraId="6186C969"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139AD" w:rsidRPr="00FD1EE4" w14:paraId="4ED1AB99" w14:textId="77777777" w:rsidTr="000B1DC3">
        <w:tc>
          <w:tcPr>
            <w:tcW w:w="2837" w:type="dxa"/>
            <w:shd w:val="clear" w:color="auto" w:fill="D9E2F3"/>
            <w:vAlign w:val="center"/>
          </w:tcPr>
          <w:p w14:paraId="0AE9A819"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0E29096"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56A13CED" w14:textId="77777777" w:rsidTr="000B1DC3">
        <w:tc>
          <w:tcPr>
            <w:tcW w:w="2837" w:type="dxa"/>
            <w:shd w:val="clear" w:color="auto" w:fill="D9E2F3"/>
            <w:vAlign w:val="center"/>
          </w:tcPr>
          <w:p w14:paraId="5CB0F601"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BDA7403"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2D6F387" w14:textId="77777777" w:rsidTr="000B1DC3">
        <w:tc>
          <w:tcPr>
            <w:tcW w:w="2837" w:type="dxa"/>
            <w:shd w:val="clear" w:color="auto" w:fill="D9E2F3"/>
            <w:vAlign w:val="center"/>
          </w:tcPr>
          <w:p w14:paraId="02AB45E4"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FA4DD9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377CA7E" w14:textId="77777777" w:rsidTr="000B1DC3">
        <w:tc>
          <w:tcPr>
            <w:tcW w:w="2837" w:type="dxa"/>
            <w:shd w:val="clear" w:color="auto" w:fill="D9E2F3"/>
            <w:vAlign w:val="center"/>
          </w:tcPr>
          <w:p w14:paraId="3B497FFF"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DC04084" w14:textId="77777777" w:rsidR="00F139AD" w:rsidRPr="00FD1EE4" w:rsidRDefault="00F139AD" w:rsidP="000B1DC3">
            <w:pPr>
              <w:spacing w:before="240" w:after="240"/>
              <w:rPr>
                <w:rFonts w:ascii="GHEA Grapalat" w:eastAsia="GHEA Grapalat" w:hAnsi="GHEA Grapalat" w:cs="GHEA Grapalat"/>
              </w:rPr>
            </w:pPr>
          </w:p>
        </w:tc>
      </w:tr>
    </w:tbl>
    <w:p w14:paraId="45A002A3" w14:textId="77777777" w:rsidR="00F139AD" w:rsidRPr="008C665F"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139AD" w:rsidRPr="00FD1EE4" w14:paraId="4C86CD81" w14:textId="77777777" w:rsidTr="000B1DC3">
        <w:trPr>
          <w:trHeight w:val="924"/>
        </w:trPr>
        <w:tc>
          <w:tcPr>
            <w:tcW w:w="9016" w:type="dxa"/>
            <w:gridSpan w:val="2"/>
            <w:vAlign w:val="center"/>
          </w:tcPr>
          <w:p w14:paraId="26921044" w14:textId="77777777" w:rsidR="00F139AD" w:rsidRPr="00FD1EE4" w:rsidRDefault="00000000" w:rsidP="000B1DC3">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B34CB6">
              <w:rPr>
                <w:rFonts w:ascii="GHEA Grapalat" w:eastAsia="GHEA Grapalat" w:hAnsi="GHEA Grapalat" w:cs="GHEA Grapalat"/>
                <w:lang w:val="hy-AM"/>
              </w:rPr>
              <w:t>а</w:t>
            </w:r>
            <w:r w:rsidR="00F139AD">
              <w:rPr>
                <w:rFonts w:ascii="GHEA Grapalat" w:eastAsia="GHEA Grapalat" w:hAnsi="GHEA Grapalat" w:cs="GHEA Grapalat"/>
              </w:rPr>
              <w:t>.</w:t>
            </w:r>
            <w:r w:rsidR="00F139AD" w:rsidRPr="00FD1EE4">
              <w:rPr>
                <w:rFonts w:ascii="GHEA Grapalat" w:eastAsia="GHEA Grapalat" w:hAnsi="GHEA Grapalat" w:cs="GHEA Grapalat"/>
              </w:rPr>
              <w:t xml:space="preserve"> </w:t>
            </w:r>
            <w:r w:rsidR="00F139AD" w:rsidRPr="00C76DD8">
              <w:rPr>
                <w:rFonts w:ascii="GHEA Grapalat" w:eastAsia="GHEA Grapalat" w:hAnsi="GHEA Grapalat" w:cs="GHEA Grapalat"/>
              </w:rPr>
              <w:t xml:space="preserve">прямо или косвенно владеет 20 и более процентами </w:t>
            </w:r>
            <w:r w:rsidR="00F139AD" w:rsidRPr="004B3E79">
              <w:rPr>
                <w:rFonts w:ascii="GHEA Grapalat" w:eastAsia="GHEA Grapalat" w:hAnsi="GHEA Grapalat" w:cs="GHEA Grapalat"/>
              </w:rPr>
              <w:t>дающих право голоса долей</w:t>
            </w:r>
            <w:r w:rsidR="00F139A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139AD" w:rsidRPr="00FD1EE4" w14:paraId="163E9509" w14:textId="77777777" w:rsidTr="000B1DC3">
        <w:trPr>
          <w:trHeight w:val="684"/>
        </w:trPr>
        <w:tc>
          <w:tcPr>
            <w:tcW w:w="4508" w:type="dxa"/>
            <w:shd w:val="clear" w:color="auto" w:fill="D9E2F3"/>
            <w:vAlign w:val="center"/>
          </w:tcPr>
          <w:p w14:paraId="6A86AEAB"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BE7CA09"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2497730" w14:textId="77777777" w:rsidTr="000B1DC3">
        <w:trPr>
          <w:trHeight w:val="1282"/>
        </w:trPr>
        <w:tc>
          <w:tcPr>
            <w:tcW w:w="4508" w:type="dxa"/>
            <w:shd w:val="clear" w:color="auto" w:fill="D9E2F3"/>
            <w:vAlign w:val="center"/>
          </w:tcPr>
          <w:p w14:paraId="79E844F8"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EAAE1F7" w14:textId="77777777" w:rsidR="00F139AD" w:rsidRPr="006B364D"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Прямое участие</w:t>
            </w:r>
          </w:p>
          <w:p w14:paraId="5CABB4F1" w14:textId="77777777" w:rsidR="00F139AD" w:rsidRPr="00F10CBA"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Косвенное участие</w:t>
            </w:r>
          </w:p>
        </w:tc>
      </w:tr>
      <w:tr w:rsidR="00F139AD" w:rsidRPr="00FD1EE4" w14:paraId="7D8D97D2" w14:textId="77777777" w:rsidTr="000B1DC3">
        <w:tc>
          <w:tcPr>
            <w:tcW w:w="9016" w:type="dxa"/>
            <w:gridSpan w:val="2"/>
            <w:vAlign w:val="center"/>
          </w:tcPr>
          <w:p w14:paraId="176E4D06"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6F16E4">
              <w:rPr>
                <w:rFonts w:ascii="GHEA Grapalat" w:eastAsia="GHEA Grapalat" w:hAnsi="GHEA Grapalat" w:cs="GHEA Grapalat"/>
                <w:lang w:val="hy-AM"/>
              </w:rPr>
              <w:t>б</w:t>
            </w:r>
            <w:r w:rsidR="00F139AD" w:rsidRPr="006F16E4">
              <w:rPr>
                <w:rFonts w:eastAsia="Cambria Math"/>
              </w:rPr>
              <w:t>․</w:t>
            </w:r>
            <w:r w:rsidR="00F139A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139AD" w:rsidRPr="00FD1EE4" w14:paraId="5B95454F" w14:textId="77777777" w:rsidTr="000B1DC3">
        <w:tc>
          <w:tcPr>
            <w:tcW w:w="9016" w:type="dxa"/>
            <w:gridSpan w:val="2"/>
            <w:vAlign w:val="center"/>
          </w:tcPr>
          <w:p w14:paraId="3C065FC8" w14:textId="77777777" w:rsidR="00F139AD" w:rsidRPr="00FD1EE4" w:rsidRDefault="00000000" w:rsidP="000B1DC3">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801B2D">
              <w:rPr>
                <w:rFonts w:ascii="GHEA Grapalat" w:eastAsia="GHEA Grapalat" w:hAnsi="GHEA Grapalat" w:cs="GHEA Grapalat"/>
                <w:lang w:val="hy-AM"/>
              </w:rPr>
              <w:t>в</w:t>
            </w:r>
            <w:r w:rsidR="00F139AD">
              <w:rPr>
                <w:rFonts w:ascii="GHEA Grapalat" w:eastAsia="GHEA Grapalat" w:hAnsi="GHEA Grapalat" w:cs="GHEA Grapalat"/>
              </w:rPr>
              <w:t>.</w:t>
            </w:r>
            <w:r w:rsidR="00F139A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139AD" w:rsidRPr="00BA30D4">
              <w:rPr>
                <w:rFonts w:ascii="GHEA Grapalat" w:eastAsia="GHEA Grapalat" w:hAnsi="GHEA Grapalat" w:cs="GHEA Grapalat"/>
                <w:lang w:val="hy-AM"/>
              </w:rPr>
              <w:t>б</w:t>
            </w:r>
            <w:r w:rsidR="00F139AD" w:rsidRPr="00BA30D4">
              <w:rPr>
                <w:rFonts w:ascii="GHEA Grapalat" w:eastAsia="GHEA Grapalat" w:hAnsi="GHEA Grapalat" w:cs="GHEA Grapalat"/>
              </w:rPr>
              <w:t>"</w:t>
            </w:r>
          </w:p>
        </w:tc>
      </w:tr>
    </w:tbl>
    <w:p w14:paraId="0890D6BF" w14:textId="77777777" w:rsidR="00F139AD" w:rsidRPr="00A5193B"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139AD" w:rsidRPr="00FD1EE4" w14:paraId="6E2C7348" w14:textId="77777777" w:rsidTr="000B1DC3">
        <w:trPr>
          <w:trHeight w:val="924"/>
        </w:trPr>
        <w:tc>
          <w:tcPr>
            <w:tcW w:w="9016" w:type="dxa"/>
            <w:gridSpan w:val="2"/>
            <w:vAlign w:val="center"/>
          </w:tcPr>
          <w:p w14:paraId="378B1835" w14:textId="77777777" w:rsidR="00F139AD" w:rsidRPr="00FD1EE4" w:rsidRDefault="00000000" w:rsidP="000B1DC3">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9C7B43">
              <w:rPr>
                <w:rFonts w:ascii="GHEA Grapalat" w:eastAsia="GHEA Grapalat" w:hAnsi="GHEA Grapalat" w:cs="GHEA Grapalat"/>
                <w:lang w:val="hy-AM"/>
              </w:rPr>
              <w:t>а</w:t>
            </w:r>
            <w:r w:rsidR="00F139AD" w:rsidRPr="00FD1EE4">
              <w:rPr>
                <w:rFonts w:eastAsia="Cambria Math"/>
              </w:rPr>
              <w:t>․</w:t>
            </w:r>
            <w:r w:rsidR="00F139AD" w:rsidRPr="00FD1EE4">
              <w:rPr>
                <w:rFonts w:ascii="GHEA Grapalat" w:eastAsia="Cambria Math" w:hAnsi="GHEA Grapalat" w:cs="Cambria Math"/>
              </w:rPr>
              <w:t xml:space="preserve"> </w:t>
            </w:r>
            <w:r w:rsidR="00F139AD" w:rsidRPr="00BC0F3A">
              <w:rPr>
                <w:rFonts w:ascii="GHEA Grapalat" w:eastAsia="GHEA Grapalat" w:hAnsi="GHEA Grapalat" w:cs="GHEA Grapalat"/>
              </w:rPr>
              <w:t xml:space="preserve">прямо или косвенно владеет 10 и более процентами </w:t>
            </w:r>
            <w:r w:rsidR="00F139AD" w:rsidRPr="004B3E79">
              <w:rPr>
                <w:rFonts w:ascii="GHEA Grapalat" w:eastAsia="GHEA Grapalat" w:hAnsi="GHEA Grapalat" w:cs="GHEA Grapalat"/>
              </w:rPr>
              <w:t>дающих право голоса долей</w:t>
            </w:r>
            <w:r w:rsidR="00F139AD" w:rsidRPr="00C76DD8">
              <w:rPr>
                <w:rFonts w:ascii="GHEA Grapalat" w:eastAsia="GHEA Grapalat" w:hAnsi="GHEA Grapalat" w:cs="GHEA Grapalat"/>
              </w:rPr>
              <w:t xml:space="preserve"> (акций, паев) </w:t>
            </w:r>
            <w:r w:rsidR="00F139A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139AD" w:rsidRPr="00FD1EE4" w14:paraId="385B5028" w14:textId="77777777" w:rsidTr="000B1DC3">
        <w:trPr>
          <w:trHeight w:val="684"/>
        </w:trPr>
        <w:tc>
          <w:tcPr>
            <w:tcW w:w="4508" w:type="dxa"/>
            <w:shd w:val="clear" w:color="auto" w:fill="D9E2F3"/>
            <w:vAlign w:val="center"/>
          </w:tcPr>
          <w:p w14:paraId="3A4F7CAE"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66EEBD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6E861281" w14:textId="77777777" w:rsidTr="000B1DC3">
        <w:trPr>
          <w:trHeight w:val="1282"/>
        </w:trPr>
        <w:tc>
          <w:tcPr>
            <w:tcW w:w="4508" w:type="dxa"/>
            <w:shd w:val="clear" w:color="auto" w:fill="D9E2F3"/>
            <w:vAlign w:val="center"/>
          </w:tcPr>
          <w:p w14:paraId="221EE454"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62A1D2C" w14:textId="77777777" w:rsidR="00F139AD" w:rsidRPr="00C843BA"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Прямое участие</w:t>
            </w:r>
          </w:p>
          <w:p w14:paraId="68ADCC5E" w14:textId="77777777" w:rsidR="00F139AD" w:rsidRPr="00C843BA"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Косвенное участие</w:t>
            </w:r>
          </w:p>
        </w:tc>
      </w:tr>
      <w:tr w:rsidR="00F139AD" w:rsidRPr="00FD1EE4" w14:paraId="709EBC14" w14:textId="77777777" w:rsidTr="000B1DC3">
        <w:tc>
          <w:tcPr>
            <w:tcW w:w="9016" w:type="dxa"/>
            <w:gridSpan w:val="2"/>
            <w:vAlign w:val="center"/>
          </w:tcPr>
          <w:p w14:paraId="2880CF55"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D654B4">
              <w:rPr>
                <w:rFonts w:ascii="GHEA Grapalat" w:eastAsia="GHEA Grapalat" w:hAnsi="GHEA Grapalat" w:cs="GHEA Grapalat"/>
                <w:lang w:val="hy-AM"/>
              </w:rPr>
              <w:t>б</w:t>
            </w:r>
            <w:r w:rsidR="00F139AD" w:rsidRPr="00D654B4">
              <w:rPr>
                <w:rFonts w:eastAsia="Cambria Math"/>
              </w:rPr>
              <w:t>․</w:t>
            </w:r>
            <w:r w:rsidR="00F139AD" w:rsidRPr="00D654B4">
              <w:rPr>
                <w:rFonts w:ascii="GHEA Grapalat" w:eastAsia="Cambria Math" w:hAnsi="GHEA Grapalat" w:cs="Cambria Math"/>
              </w:rPr>
              <w:t xml:space="preserve"> </w:t>
            </w:r>
            <w:r w:rsidR="00F139AD" w:rsidRPr="00D654B4">
              <w:rPr>
                <w:rFonts w:ascii="GHEA Grapalat" w:eastAsia="GHEA Grapalat" w:hAnsi="GHEA Grapalat" w:cs="GHEA Grapalat"/>
              </w:rPr>
              <w:t xml:space="preserve">имеет право назначать или </w:t>
            </w:r>
            <w:r w:rsidR="00F139AD" w:rsidRPr="00D654B4">
              <w:rPr>
                <w:rFonts w:ascii="GHEA Grapalat" w:eastAsia="GHEA Grapalat" w:hAnsi="GHEA Grapalat" w:cs="GHEA Grapalat"/>
                <w:lang w:eastAsia="hy-AM"/>
              </w:rPr>
              <w:t>освобождать</w:t>
            </w:r>
            <w:r w:rsidR="00F139AD" w:rsidRPr="00D654B4">
              <w:rPr>
                <w:rFonts w:ascii="GHEA Grapalat" w:eastAsia="GHEA Grapalat" w:hAnsi="GHEA Grapalat" w:cs="GHEA Grapalat"/>
              </w:rPr>
              <w:t xml:space="preserve"> большинство членов органов управления юридического лица</w:t>
            </w:r>
          </w:p>
        </w:tc>
      </w:tr>
      <w:tr w:rsidR="00F139AD" w:rsidRPr="00FD1EE4" w14:paraId="2FA67E3E" w14:textId="77777777" w:rsidTr="000B1DC3">
        <w:tc>
          <w:tcPr>
            <w:tcW w:w="9016" w:type="dxa"/>
            <w:gridSpan w:val="2"/>
            <w:vAlign w:val="center"/>
          </w:tcPr>
          <w:p w14:paraId="14A2410E"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1104ED">
              <w:rPr>
                <w:rFonts w:ascii="GHEA Grapalat" w:eastAsia="GHEA Grapalat" w:hAnsi="GHEA Grapalat" w:cs="GHEA Grapalat"/>
                <w:lang w:val="hy-AM"/>
              </w:rPr>
              <w:t>в</w:t>
            </w:r>
            <w:r w:rsidR="00F139AD" w:rsidRPr="00FD1EE4">
              <w:rPr>
                <w:rFonts w:eastAsia="Cambria Math"/>
              </w:rPr>
              <w:t>․</w:t>
            </w:r>
            <w:r w:rsidR="00F139AD" w:rsidRPr="00FD1EE4">
              <w:rPr>
                <w:rFonts w:ascii="GHEA Grapalat" w:eastAsia="Cambria Math" w:hAnsi="GHEA Grapalat" w:cs="Cambria Math"/>
              </w:rPr>
              <w:t xml:space="preserve"> </w:t>
            </w:r>
            <w:r w:rsidR="00F139A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139AD" w:rsidRPr="00FD1EE4" w14:paraId="11C6E8C3" w14:textId="77777777" w:rsidTr="000B1DC3">
        <w:tc>
          <w:tcPr>
            <w:tcW w:w="9016" w:type="dxa"/>
            <w:gridSpan w:val="2"/>
            <w:vAlign w:val="center"/>
          </w:tcPr>
          <w:p w14:paraId="2145E74B"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9839CB">
              <w:rPr>
                <w:rFonts w:ascii="GHEA Grapalat" w:eastAsia="GHEA Grapalat" w:hAnsi="GHEA Grapalat" w:cs="GHEA Grapalat"/>
                <w:lang w:val="hy-AM"/>
              </w:rPr>
              <w:t>г</w:t>
            </w:r>
            <w:r w:rsidR="00F139AD" w:rsidRPr="00FD1EE4">
              <w:rPr>
                <w:rFonts w:eastAsia="Cambria Math"/>
              </w:rPr>
              <w:t>․</w:t>
            </w:r>
            <w:r w:rsidR="00F139AD" w:rsidRPr="00FD1EE4">
              <w:rPr>
                <w:rFonts w:ascii="GHEA Grapalat" w:eastAsia="Cambria Math" w:hAnsi="GHEA Grapalat" w:cs="Cambria Math"/>
              </w:rPr>
              <w:t xml:space="preserve"> </w:t>
            </w:r>
            <w:r w:rsidR="00F139AD" w:rsidRPr="00F84F06">
              <w:rPr>
                <w:rFonts w:ascii="GHEA Grapalat" w:eastAsia="GHEA Grapalat" w:hAnsi="GHEA Grapalat" w:cs="GHEA Grapalat"/>
              </w:rPr>
              <w:t xml:space="preserve">осуществляет реальный (фактический) контроль за юридическим лицом </w:t>
            </w:r>
            <w:r w:rsidR="00F139AD">
              <w:rPr>
                <w:rFonts w:ascii="GHEA Grapalat" w:eastAsia="GHEA Grapalat" w:hAnsi="GHEA Grapalat" w:cs="GHEA Grapalat"/>
              </w:rPr>
              <w:t>иными</w:t>
            </w:r>
            <w:r w:rsidR="00F139AD" w:rsidRPr="00F84F06">
              <w:rPr>
                <w:rFonts w:ascii="GHEA Grapalat" w:eastAsia="GHEA Grapalat" w:hAnsi="GHEA Grapalat" w:cs="GHEA Grapalat"/>
              </w:rPr>
              <w:t xml:space="preserve"> средствами</w:t>
            </w:r>
          </w:p>
        </w:tc>
      </w:tr>
      <w:tr w:rsidR="00F139AD" w:rsidRPr="00FD1EE4" w14:paraId="1B119F1B" w14:textId="77777777" w:rsidTr="000B1DC3">
        <w:tc>
          <w:tcPr>
            <w:tcW w:w="9016" w:type="dxa"/>
            <w:gridSpan w:val="2"/>
            <w:vAlign w:val="center"/>
          </w:tcPr>
          <w:p w14:paraId="16DC4361" w14:textId="77777777" w:rsidR="00F139AD" w:rsidRPr="00FD1EE4" w:rsidRDefault="00000000" w:rsidP="000B1DC3">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331D0E">
              <w:rPr>
                <w:rFonts w:ascii="GHEA Grapalat" w:eastAsia="GHEA Grapalat" w:hAnsi="GHEA Grapalat" w:cs="GHEA Grapalat"/>
                <w:lang w:val="hy-AM"/>
              </w:rPr>
              <w:t>д</w:t>
            </w:r>
            <w:r w:rsidR="00F139AD" w:rsidRPr="00FD1EE4">
              <w:rPr>
                <w:rFonts w:eastAsia="Cambria Math"/>
              </w:rPr>
              <w:t>․</w:t>
            </w:r>
            <w:r w:rsidR="00F139AD" w:rsidRPr="00FD1EE4">
              <w:rPr>
                <w:rFonts w:ascii="GHEA Grapalat" w:eastAsia="Cambria Math" w:hAnsi="GHEA Grapalat" w:cs="Cambria Math"/>
              </w:rPr>
              <w:t xml:space="preserve"> </w:t>
            </w:r>
            <w:r w:rsidR="00F139A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139AD" w:rsidRPr="00F36505">
              <w:rPr>
                <w:rFonts w:ascii="GHEA Grapalat" w:eastAsia="GHEA Grapalat" w:hAnsi="GHEA Grapalat" w:cs="GHEA Grapalat"/>
              </w:rPr>
              <w:t xml:space="preserve"> "а" - "г"</w:t>
            </w:r>
          </w:p>
        </w:tc>
      </w:tr>
    </w:tbl>
    <w:p w14:paraId="0E119180" w14:textId="77777777" w:rsidR="00F139AD" w:rsidRPr="00FD1EE4"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39AD" w:rsidRPr="00FD1EE4" w14:paraId="35FC6830" w14:textId="77777777" w:rsidTr="000B1DC3">
        <w:tc>
          <w:tcPr>
            <w:tcW w:w="2837" w:type="dxa"/>
            <w:shd w:val="clear" w:color="auto" w:fill="D9E2F3"/>
            <w:vAlign w:val="center"/>
          </w:tcPr>
          <w:p w14:paraId="530781F0" w14:textId="77777777" w:rsidR="00F139AD" w:rsidRPr="00FD1EE4" w:rsidRDefault="00F139AD" w:rsidP="00F139A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210B4F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38283C9" w14:textId="77777777" w:rsidTr="000B1DC3">
        <w:tc>
          <w:tcPr>
            <w:tcW w:w="2837" w:type="dxa"/>
            <w:shd w:val="clear" w:color="auto" w:fill="D9E2F3"/>
            <w:vAlign w:val="center"/>
          </w:tcPr>
          <w:p w14:paraId="2F35D334" w14:textId="77777777" w:rsidR="00F139AD" w:rsidRPr="00FD1EE4" w:rsidRDefault="00F139AD" w:rsidP="00F139A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EF43C98" w14:textId="77777777" w:rsidR="00F139AD" w:rsidRPr="00B23852"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Отдельно</w:t>
            </w:r>
          </w:p>
          <w:p w14:paraId="3AC570BB" w14:textId="77777777" w:rsidR="00F139AD" w:rsidRPr="00FD1EE4" w:rsidRDefault="00000000" w:rsidP="000B1D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sidRPr="005558FC">
              <w:rPr>
                <w:rFonts w:ascii="GHEA Grapalat" w:eastAsia="GHEA Grapalat" w:hAnsi="GHEA Grapalat" w:cs="GHEA Grapalat"/>
              </w:rPr>
              <w:t>Совместно с аффилированными лицами</w:t>
            </w:r>
          </w:p>
        </w:tc>
      </w:tr>
      <w:tr w:rsidR="00F139AD" w:rsidRPr="00FD1EE4" w14:paraId="0CFDC9D9" w14:textId="77777777" w:rsidTr="000B1DC3">
        <w:tc>
          <w:tcPr>
            <w:tcW w:w="2837" w:type="dxa"/>
            <w:shd w:val="clear" w:color="auto" w:fill="D9E2F3"/>
            <w:vAlign w:val="center"/>
          </w:tcPr>
          <w:p w14:paraId="0106854C" w14:textId="77777777" w:rsidR="00F139AD" w:rsidRPr="00FD1EE4" w:rsidRDefault="00F139AD" w:rsidP="00F139A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2346ED3" w14:textId="77777777" w:rsidR="00F139AD" w:rsidRPr="005600B4"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Да</w:t>
            </w:r>
          </w:p>
          <w:p w14:paraId="608C9A06" w14:textId="77777777" w:rsidR="00F139AD" w:rsidRPr="005600B4" w:rsidRDefault="00000000" w:rsidP="000B1DC3">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139AD" w:rsidRPr="00FD1EE4">
                  <w:rPr>
                    <w:rFonts w:ascii="Segoe UI Symbol" w:eastAsia="MS Gothic" w:hAnsi="Segoe UI Symbol" w:cs="Segoe UI Symbol"/>
                  </w:rPr>
                  <w:t>☐</w:t>
                </w:r>
              </w:sdtContent>
            </w:sdt>
            <w:r w:rsidR="00F139AD" w:rsidRPr="00FD1EE4">
              <w:rPr>
                <w:rFonts w:ascii="GHEA Grapalat" w:eastAsia="GHEA Grapalat" w:hAnsi="GHEA Grapalat" w:cs="GHEA Grapalat"/>
              </w:rPr>
              <w:tab/>
            </w:r>
            <w:r w:rsidR="00F139AD">
              <w:rPr>
                <w:rFonts w:ascii="GHEA Grapalat" w:eastAsia="GHEA Grapalat" w:hAnsi="GHEA Grapalat" w:cs="GHEA Grapalat"/>
              </w:rPr>
              <w:t>Нет</w:t>
            </w:r>
          </w:p>
        </w:tc>
      </w:tr>
    </w:tbl>
    <w:p w14:paraId="7F35525C"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139AD" w:rsidRPr="00FD1EE4" w14:paraId="45010EFE" w14:textId="77777777" w:rsidTr="000B1DC3">
        <w:tc>
          <w:tcPr>
            <w:tcW w:w="2837" w:type="dxa"/>
            <w:shd w:val="clear" w:color="auto" w:fill="D9E2F3"/>
            <w:vAlign w:val="center"/>
          </w:tcPr>
          <w:p w14:paraId="3BA58D08"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9203E40"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848F7BB" w14:textId="77777777" w:rsidTr="000B1DC3">
        <w:tc>
          <w:tcPr>
            <w:tcW w:w="2837" w:type="dxa"/>
            <w:shd w:val="clear" w:color="auto" w:fill="D9E2F3"/>
            <w:vAlign w:val="center"/>
          </w:tcPr>
          <w:p w14:paraId="54A8F5C5"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0E97C0D" w14:textId="77777777" w:rsidR="00F139AD" w:rsidRPr="00FD1EE4" w:rsidRDefault="00F139AD" w:rsidP="000B1DC3">
            <w:pPr>
              <w:spacing w:before="240" w:after="240"/>
              <w:rPr>
                <w:rFonts w:ascii="GHEA Grapalat" w:eastAsia="GHEA Grapalat" w:hAnsi="GHEA Grapalat" w:cs="GHEA Grapalat"/>
              </w:rPr>
            </w:pPr>
          </w:p>
        </w:tc>
      </w:tr>
    </w:tbl>
    <w:p w14:paraId="3254A843" w14:textId="77777777" w:rsidR="00F139AD" w:rsidRPr="00FD1EE4" w:rsidRDefault="00F139AD" w:rsidP="00F139A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4C7D852" w14:textId="77777777" w:rsidR="00F139AD" w:rsidRPr="00FD1EE4" w:rsidRDefault="00F139AD" w:rsidP="00F139A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1C2B4A8"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661A1B5B" w14:textId="77777777" w:rsidTr="000B1DC3">
        <w:tc>
          <w:tcPr>
            <w:tcW w:w="2835" w:type="dxa"/>
            <w:shd w:val="clear" w:color="auto" w:fill="D9E2F3"/>
            <w:vAlign w:val="center"/>
          </w:tcPr>
          <w:p w14:paraId="1599560B"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86A2A3"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A650177" w14:textId="77777777" w:rsidTr="000B1DC3">
        <w:tc>
          <w:tcPr>
            <w:tcW w:w="2835" w:type="dxa"/>
            <w:shd w:val="clear" w:color="auto" w:fill="D9E2F3"/>
            <w:vAlign w:val="center"/>
          </w:tcPr>
          <w:p w14:paraId="12987197"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D4A672C"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9589707" w14:textId="77777777" w:rsidTr="000B1DC3">
        <w:tc>
          <w:tcPr>
            <w:tcW w:w="2835" w:type="dxa"/>
            <w:shd w:val="clear" w:color="auto" w:fill="D9E2F3"/>
            <w:vAlign w:val="center"/>
          </w:tcPr>
          <w:p w14:paraId="7FF5FD15"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AFAFA14"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41F2B4C9" w14:textId="77777777" w:rsidTr="000B1DC3">
        <w:tc>
          <w:tcPr>
            <w:tcW w:w="2835" w:type="dxa"/>
            <w:shd w:val="clear" w:color="auto" w:fill="D9E2F3"/>
            <w:vAlign w:val="center"/>
          </w:tcPr>
          <w:p w14:paraId="46A69F24"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133F961"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518750B3" w14:textId="77777777" w:rsidTr="000B1DC3">
        <w:tc>
          <w:tcPr>
            <w:tcW w:w="2835" w:type="dxa"/>
            <w:shd w:val="clear" w:color="auto" w:fill="D9E2F3"/>
            <w:vAlign w:val="center"/>
          </w:tcPr>
          <w:p w14:paraId="170E65DB"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66318A"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17190E8" w14:textId="77777777" w:rsidTr="000B1DC3">
        <w:tc>
          <w:tcPr>
            <w:tcW w:w="2835" w:type="dxa"/>
            <w:shd w:val="clear" w:color="auto" w:fill="D9E2F3"/>
            <w:vAlign w:val="center"/>
          </w:tcPr>
          <w:p w14:paraId="4F2FCD80"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7EB859B"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2F1945A6" w14:textId="77777777" w:rsidTr="000B1DC3">
        <w:tc>
          <w:tcPr>
            <w:tcW w:w="2835" w:type="dxa"/>
            <w:shd w:val="clear" w:color="auto" w:fill="D9E2F3"/>
            <w:vAlign w:val="center"/>
          </w:tcPr>
          <w:p w14:paraId="1CD0E907"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8875BB" w14:textId="77777777" w:rsidR="00F139AD" w:rsidRPr="00FD1EE4" w:rsidRDefault="00F139AD" w:rsidP="000B1DC3">
            <w:pPr>
              <w:spacing w:before="240" w:after="240"/>
              <w:rPr>
                <w:rFonts w:ascii="GHEA Grapalat" w:eastAsia="GHEA Grapalat" w:hAnsi="GHEA Grapalat" w:cs="GHEA Grapalat"/>
              </w:rPr>
            </w:pPr>
          </w:p>
        </w:tc>
      </w:tr>
    </w:tbl>
    <w:p w14:paraId="7791CC6A" w14:textId="77777777" w:rsidR="00F139AD" w:rsidRPr="00FD1EE4" w:rsidRDefault="00F139AD" w:rsidP="00F139A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764E4EA3" w14:textId="77777777" w:rsidTr="000B1DC3">
        <w:trPr>
          <w:trHeight w:val="853"/>
        </w:trPr>
        <w:tc>
          <w:tcPr>
            <w:tcW w:w="2835" w:type="dxa"/>
            <w:vMerge w:val="restart"/>
            <w:shd w:val="clear" w:color="auto" w:fill="D9E2F3"/>
            <w:vAlign w:val="center"/>
          </w:tcPr>
          <w:p w14:paraId="2F5BF9EB" w14:textId="77777777" w:rsidR="00F139AD" w:rsidRPr="00FD1EE4" w:rsidRDefault="00F139AD" w:rsidP="00F139A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68F6623"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63E83C81" w14:textId="77777777" w:rsidTr="000B1DC3">
        <w:trPr>
          <w:trHeight w:val="850"/>
        </w:trPr>
        <w:tc>
          <w:tcPr>
            <w:tcW w:w="2835" w:type="dxa"/>
            <w:vMerge/>
            <w:shd w:val="clear" w:color="auto" w:fill="D9E2F3"/>
            <w:vAlign w:val="center"/>
          </w:tcPr>
          <w:p w14:paraId="352BC238"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C6B3AF"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14E5EFB7" w14:textId="77777777" w:rsidTr="000B1DC3">
        <w:trPr>
          <w:trHeight w:val="850"/>
        </w:trPr>
        <w:tc>
          <w:tcPr>
            <w:tcW w:w="2835" w:type="dxa"/>
            <w:vMerge/>
            <w:shd w:val="clear" w:color="auto" w:fill="D9E2F3"/>
            <w:vAlign w:val="center"/>
          </w:tcPr>
          <w:p w14:paraId="5F660B7C"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8D38017"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06B3C8B1" w14:textId="77777777" w:rsidTr="000B1DC3">
        <w:trPr>
          <w:trHeight w:val="850"/>
        </w:trPr>
        <w:tc>
          <w:tcPr>
            <w:tcW w:w="2835" w:type="dxa"/>
            <w:vMerge/>
            <w:shd w:val="clear" w:color="auto" w:fill="D9E2F3"/>
            <w:vAlign w:val="center"/>
          </w:tcPr>
          <w:p w14:paraId="5429EE89"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7B0DA4E"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3E926257" w14:textId="77777777" w:rsidTr="000B1DC3">
        <w:trPr>
          <w:trHeight w:val="850"/>
        </w:trPr>
        <w:tc>
          <w:tcPr>
            <w:tcW w:w="2835" w:type="dxa"/>
            <w:vMerge/>
            <w:shd w:val="clear" w:color="auto" w:fill="D9E2F3"/>
            <w:vAlign w:val="center"/>
          </w:tcPr>
          <w:p w14:paraId="3A26E66C" w14:textId="77777777" w:rsidR="00F139AD" w:rsidRPr="00FD1EE4" w:rsidRDefault="00F139AD" w:rsidP="00F139A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6298F3" w14:textId="77777777" w:rsidR="00F139AD" w:rsidRPr="00FD1EE4" w:rsidRDefault="00F139AD" w:rsidP="000B1DC3">
            <w:pPr>
              <w:spacing w:before="240" w:after="240"/>
              <w:rPr>
                <w:rFonts w:ascii="GHEA Grapalat" w:eastAsia="GHEA Grapalat" w:hAnsi="GHEA Grapalat" w:cs="GHEA Grapalat"/>
              </w:rPr>
            </w:pPr>
          </w:p>
        </w:tc>
      </w:tr>
    </w:tbl>
    <w:p w14:paraId="10D38910" w14:textId="77777777" w:rsidR="00F139AD" w:rsidRDefault="00F139AD" w:rsidP="00F139A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139AD" w:rsidRPr="00FD1EE4" w14:paraId="088F9788" w14:textId="77777777" w:rsidTr="000B1DC3">
        <w:tc>
          <w:tcPr>
            <w:tcW w:w="2835" w:type="dxa"/>
            <w:shd w:val="clear" w:color="auto" w:fill="D9E2F3"/>
            <w:vAlign w:val="center"/>
          </w:tcPr>
          <w:p w14:paraId="1E3DE782"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7E71EA6" w14:textId="77777777" w:rsidR="00F139AD" w:rsidRPr="00FD1EE4" w:rsidRDefault="00F139AD" w:rsidP="000B1DC3">
            <w:pPr>
              <w:spacing w:before="240" w:after="240"/>
              <w:rPr>
                <w:rFonts w:ascii="GHEA Grapalat" w:eastAsia="GHEA Grapalat" w:hAnsi="GHEA Grapalat" w:cs="GHEA Grapalat"/>
              </w:rPr>
            </w:pPr>
          </w:p>
        </w:tc>
      </w:tr>
      <w:tr w:rsidR="00F139AD" w:rsidRPr="00FD1EE4" w14:paraId="754F3D00" w14:textId="77777777" w:rsidTr="000B1DC3">
        <w:tc>
          <w:tcPr>
            <w:tcW w:w="2835" w:type="dxa"/>
            <w:shd w:val="clear" w:color="auto" w:fill="D9E2F3"/>
            <w:vAlign w:val="center"/>
          </w:tcPr>
          <w:p w14:paraId="07B4EBFD" w14:textId="77777777" w:rsidR="00F139AD" w:rsidRPr="00FD1EE4" w:rsidRDefault="00F139AD" w:rsidP="00F139A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2CE0980" w14:textId="77777777" w:rsidR="00F139AD" w:rsidRPr="00FD1EE4" w:rsidRDefault="00F139AD" w:rsidP="000B1DC3">
            <w:pPr>
              <w:spacing w:before="240" w:after="240"/>
              <w:rPr>
                <w:rFonts w:ascii="GHEA Grapalat" w:eastAsia="GHEA Grapalat" w:hAnsi="GHEA Grapalat" w:cs="GHEA Grapalat"/>
              </w:rPr>
            </w:pPr>
          </w:p>
        </w:tc>
      </w:tr>
    </w:tbl>
    <w:p w14:paraId="7BE43078" w14:textId="77777777" w:rsidR="00F139AD" w:rsidRPr="00FD1EE4" w:rsidRDefault="00F139AD" w:rsidP="00F139A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C245504" w14:textId="77777777" w:rsidR="00F139AD" w:rsidRPr="005A6587" w:rsidRDefault="00F139AD" w:rsidP="00F139AD">
      <w:pPr>
        <w:pStyle w:val="aff3"/>
        <w:numPr>
          <w:ilvl w:val="0"/>
          <w:numId w:val="27"/>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139AD" w:rsidRPr="00FD1EE4" w14:paraId="279BED3B" w14:textId="77777777" w:rsidTr="000B1DC3">
        <w:tc>
          <w:tcPr>
            <w:tcW w:w="9016" w:type="dxa"/>
            <w:shd w:val="clear" w:color="auto" w:fill="DEEAF6" w:themeFill="accent1" w:themeFillTint="33"/>
          </w:tcPr>
          <w:p w14:paraId="18DE6A2D" w14:textId="77777777" w:rsidR="00F139AD" w:rsidRPr="00FD1EE4" w:rsidRDefault="00F139AD" w:rsidP="000B1DC3">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139AD" w:rsidRPr="00FD1EE4" w14:paraId="33825E2A" w14:textId="77777777" w:rsidTr="000B1DC3">
        <w:trPr>
          <w:trHeight w:val="10187"/>
        </w:trPr>
        <w:tc>
          <w:tcPr>
            <w:tcW w:w="9016" w:type="dxa"/>
          </w:tcPr>
          <w:p w14:paraId="23E8C2B5" w14:textId="77777777" w:rsidR="00F139AD" w:rsidRPr="00FD1EE4" w:rsidRDefault="00F139AD" w:rsidP="000B1DC3">
            <w:pPr>
              <w:rPr>
                <w:rFonts w:ascii="GHEA Grapalat" w:eastAsia="GHEA Grapalat" w:hAnsi="GHEA Grapalat" w:cs="GHEA Grapalat"/>
                <w:b/>
                <w:color w:val="000000"/>
              </w:rPr>
            </w:pPr>
          </w:p>
        </w:tc>
      </w:tr>
    </w:tbl>
    <w:p w14:paraId="2B6344E1" w14:textId="77777777" w:rsidR="00F139AD" w:rsidRPr="00FD1EE4" w:rsidRDefault="00F139AD" w:rsidP="00F139AD">
      <w:pPr>
        <w:pBdr>
          <w:top w:val="nil"/>
          <w:left w:val="nil"/>
          <w:bottom w:val="nil"/>
          <w:right w:val="nil"/>
          <w:between w:val="nil"/>
        </w:pBdr>
        <w:rPr>
          <w:rFonts w:ascii="GHEA Grapalat" w:eastAsia="GHEA Grapalat" w:hAnsi="GHEA Grapalat" w:cs="GHEA Grapalat"/>
          <w:b/>
          <w:color w:val="000000"/>
        </w:rPr>
      </w:pPr>
    </w:p>
    <w:p w14:paraId="1A563A7E" w14:textId="77777777" w:rsidR="00F139AD" w:rsidRDefault="00F139AD" w:rsidP="00F139AD">
      <w:pPr>
        <w:rPr>
          <w:rFonts w:ascii="GHEA Grapalat" w:hAnsi="GHEA Grapalat"/>
          <w:b/>
        </w:rPr>
      </w:pPr>
    </w:p>
    <w:p w14:paraId="790EA393" w14:textId="77777777" w:rsidR="00F139AD" w:rsidRDefault="00F139AD" w:rsidP="00F139AD">
      <w:pPr>
        <w:rPr>
          <w:rFonts w:ascii="GHEA Grapalat" w:hAnsi="GHEA Grapalat"/>
          <w:b/>
        </w:rPr>
      </w:pPr>
      <w:r>
        <w:rPr>
          <w:rFonts w:ascii="GHEA Grapalat" w:hAnsi="GHEA Grapalat"/>
          <w:b/>
        </w:rPr>
        <w:br w:type="page"/>
      </w:r>
    </w:p>
    <w:p w14:paraId="41A63A42" w14:textId="77777777" w:rsidR="00F139AD" w:rsidRDefault="00F139AD" w:rsidP="00F139AD">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2115D98F" w14:textId="77777777" w:rsidR="00F139AD" w:rsidRPr="00490465" w:rsidRDefault="00F139AD" w:rsidP="00F139AD">
      <w:pPr>
        <w:spacing w:line="360" w:lineRule="auto"/>
        <w:jc w:val="center"/>
        <w:rPr>
          <w:rFonts w:ascii="GHEA Grapalat" w:hAnsi="GHEA Grapalat"/>
          <w:b/>
          <w:sz w:val="28"/>
          <w:szCs w:val="28"/>
          <w:lang w:val="hy-AM"/>
        </w:rPr>
      </w:pPr>
    </w:p>
    <w:p w14:paraId="5E4805C9" w14:textId="77777777" w:rsidR="00F139AD" w:rsidRPr="00092E73" w:rsidRDefault="00F139AD" w:rsidP="00F139AD">
      <w:pPr>
        <w:pStyle w:val="aff3"/>
        <w:numPr>
          <w:ilvl w:val="0"/>
          <w:numId w:val="28"/>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C12CAC3" w14:textId="77777777" w:rsidR="00F139AD" w:rsidRPr="00092E73" w:rsidRDefault="00F139AD" w:rsidP="00F139AD">
      <w:pPr>
        <w:pStyle w:val="aff3"/>
        <w:numPr>
          <w:ilvl w:val="0"/>
          <w:numId w:val="29"/>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7F94D0B" w14:textId="77777777" w:rsidR="00F139AD" w:rsidRPr="00092E73" w:rsidRDefault="00F139AD" w:rsidP="00F139AD">
      <w:pPr>
        <w:pStyle w:val="aff3"/>
        <w:numPr>
          <w:ilvl w:val="0"/>
          <w:numId w:val="29"/>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420D6D4C" w14:textId="77777777" w:rsidR="00F139AD" w:rsidRPr="00092E73" w:rsidRDefault="00F139AD" w:rsidP="00F139AD">
      <w:pPr>
        <w:pStyle w:val="aff3"/>
        <w:numPr>
          <w:ilvl w:val="0"/>
          <w:numId w:val="29"/>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26CF55" w14:textId="77777777" w:rsidR="00F139AD" w:rsidRPr="00092E73" w:rsidRDefault="00F139AD" w:rsidP="00F139AD">
      <w:pPr>
        <w:pStyle w:val="aff3"/>
        <w:numPr>
          <w:ilvl w:val="0"/>
          <w:numId w:val="28"/>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3ECB7BD" w14:textId="77777777" w:rsidR="00F139AD" w:rsidRPr="00092E73" w:rsidRDefault="00F139AD" w:rsidP="00F139AD">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B51888E" w14:textId="77777777" w:rsidR="00F139AD" w:rsidRPr="00092E73" w:rsidRDefault="00F139AD" w:rsidP="00F139AD">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1F08096" w14:textId="77777777" w:rsidR="00F139AD" w:rsidRPr="00092E73" w:rsidRDefault="00F139AD" w:rsidP="00F139AD">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281BB87" w14:textId="77777777" w:rsidR="00F139AD" w:rsidRPr="00092E73" w:rsidRDefault="00F139AD" w:rsidP="00F139AD">
      <w:pPr>
        <w:pStyle w:val="aff3"/>
        <w:numPr>
          <w:ilvl w:val="0"/>
          <w:numId w:val="28"/>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56041D5B" w14:textId="77777777" w:rsidR="00F139AD" w:rsidRPr="00092E73" w:rsidRDefault="00F139AD" w:rsidP="00F139AD">
      <w:pPr>
        <w:pStyle w:val="aff3"/>
        <w:numPr>
          <w:ilvl w:val="0"/>
          <w:numId w:val="31"/>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92E73">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6E71ACD" w14:textId="77777777" w:rsidR="00F139AD" w:rsidRPr="00092E73" w:rsidRDefault="00F139AD" w:rsidP="00F139AD">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FC1626" w14:textId="77777777" w:rsidR="00F139AD" w:rsidRPr="00092E73" w:rsidRDefault="00F139AD" w:rsidP="00F139AD">
      <w:pPr>
        <w:pStyle w:val="aff3"/>
        <w:numPr>
          <w:ilvl w:val="0"/>
          <w:numId w:val="28"/>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53EA6407" w14:textId="77777777" w:rsidR="00F139AD" w:rsidRPr="00092E73" w:rsidRDefault="00F139AD" w:rsidP="00F139AD">
      <w:pPr>
        <w:pStyle w:val="aff3"/>
        <w:numPr>
          <w:ilvl w:val="0"/>
          <w:numId w:val="32"/>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20C5188" w14:textId="77777777" w:rsidR="00F139AD" w:rsidRPr="00092E73" w:rsidRDefault="00F139AD" w:rsidP="00F139AD">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DA0CB51" w14:textId="77777777" w:rsidR="00F139AD" w:rsidRPr="00092E73" w:rsidRDefault="00F139AD" w:rsidP="00F139AD">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6CA48E08" w14:textId="77777777" w:rsidR="00F139AD" w:rsidRPr="00092E73" w:rsidRDefault="00F139AD" w:rsidP="00F139AD">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FE9BE2A" w14:textId="77777777" w:rsidR="00F139AD" w:rsidRPr="00092E73" w:rsidRDefault="00F139AD" w:rsidP="00F139AD">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5315BCD" w14:textId="77777777" w:rsidR="00F139AD" w:rsidRPr="00092E73" w:rsidRDefault="00F139AD" w:rsidP="00F139AD">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19B9BC5" w14:textId="77777777" w:rsidR="00F139AD" w:rsidRPr="00092E73" w:rsidRDefault="00F139AD" w:rsidP="00F139AD">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9B3954F"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1973A8C8" w14:textId="77777777" w:rsidR="00F139AD" w:rsidRPr="00092E73" w:rsidRDefault="00F139AD" w:rsidP="00F139AD">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051EB329"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05CBEFB5" w14:textId="77777777" w:rsidR="00F139AD" w:rsidRPr="00092E73" w:rsidRDefault="00F139AD" w:rsidP="00F139AD">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7BB7B4FD"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51A73DA1"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7F41CBD"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0AFF2A92"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A10E772" w14:textId="77777777" w:rsidR="00F139AD" w:rsidRPr="00092E73" w:rsidRDefault="00F139AD" w:rsidP="00F139AD">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758BFA65"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1611E9CF"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092E73">
        <w:rPr>
          <w:rFonts w:ascii="GHEA Grapalat" w:hAnsi="GHEA Grapalat"/>
        </w:rPr>
        <w:lastRenderedPageBreak/>
        <w:t>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48435A14"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E38DBA"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6C0F7F4"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3F52E40"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FFC023A" w14:textId="77777777" w:rsidR="00F139AD" w:rsidRPr="00092E73" w:rsidRDefault="00F139AD" w:rsidP="00F139AD">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41EE2EA8" w14:textId="77777777" w:rsidR="00F139AD" w:rsidRDefault="00F139AD" w:rsidP="00F139AD">
      <w:pPr>
        <w:contextualSpacing/>
        <w:jc w:val="both"/>
        <w:rPr>
          <w:rFonts w:ascii="GHEA Grapalat" w:hAnsi="GHEA Grapalat"/>
          <w:sz w:val="28"/>
          <w:szCs w:val="28"/>
        </w:rPr>
      </w:pPr>
    </w:p>
    <w:p w14:paraId="6980B6B9" w14:textId="77777777" w:rsidR="00F139AD" w:rsidRDefault="00F139AD" w:rsidP="00F139AD">
      <w:pPr>
        <w:contextualSpacing/>
        <w:jc w:val="both"/>
        <w:rPr>
          <w:rFonts w:ascii="GHEA Grapalat" w:hAnsi="GHEA Grapalat"/>
          <w:sz w:val="28"/>
          <w:szCs w:val="28"/>
        </w:rPr>
      </w:pPr>
    </w:p>
    <w:p w14:paraId="09EED34B" w14:textId="77777777" w:rsidR="00F139AD" w:rsidRPr="009E5671" w:rsidRDefault="00F139AD" w:rsidP="00F139A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2A2C8FEE" w14:textId="77777777" w:rsidR="00F139AD" w:rsidRPr="009E5671" w:rsidRDefault="00F139AD" w:rsidP="00F139A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Pr>
          <w:rFonts w:ascii="GHEA Grapalat" w:hAnsi="GHEA Grapalat"/>
          <w:i/>
          <w:sz w:val="20"/>
          <w:szCs w:val="20"/>
        </w:rPr>
        <w:t xml:space="preserve"> если</w:t>
      </w:r>
      <w:r w:rsidRPr="009E5671">
        <w:rPr>
          <w:rFonts w:ascii="GHEA Grapalat" w:hAnsi="GHEA Grapalat"/>
          <w:i/>
          <w:sz w:val="20"/>
          <w:szCs w:val="20"/>
        </w:rPr>
        <w:t xml:space="preserve"> </w:t>
      </w:r>
      <w:r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A9A7355" w14:textId="77777777" w:rsidR="00F139AD" w:rsidRDefault="00F139AD" w:rsidP="00F139AD">
      <w:pPr>
        <w:rPr>
          <w:rFonts w:ascii="GHEA Grapalat" w:hAnsi="GHEA Grapalat"/>
          <w:b/>
        </w:rPr>
      </w:pPr>
    </w:p>
    <w:p w14:paraId="62473D7F" w14:textId="77777777" w:rsidR="00F139AD" w:rsidRDefault="00F139AD" w:rsidP="00F139AD">
      <w:pPr>
        <w:rPr>
          <w:rFonts w:ascii="GHEA Grapalat" w:hAnsi="GHEA Grapalat"/>
          <w:b/>
        </w:rPr>
      </w:pPr>
      <w:r>
        <w:rPr>
          <w:rFonts w:ascii="GHEA Grapalat" w:hAnsi="GHEA Grapalat"/>
          <w:b/>
        </w:rPr>
        <w:br w:type="page"/>
      </w:r>
    </w:p>
    <w:p w14:paraId="620F2520" w14:textId="77777777" w:rsidR="00F139AD" w:rsidRPr="00DC619D" w:rsidRDefault="00F139AD" w:rsidP="00F139AD">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7A101D5B" w14:textId="77777777" w:rsidR="00F139AD" w:rsidRPr="0030704F" w:rsidRDefault="00F139AD" w:rsidP="00F139A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229AC">
        <w:rPr>
          <w:rFonts w:ascii="GHEA Grapalat" w:hAnsi="GHEA Grapalat"/>
          <w:b/>
          <w:sz w:val="24"/>
          <w:szCs w:val="24"/>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Pr>
          <w:rFonts w:ascii="GHEA Grapalat" w:hAnsi="GHEA Grapalat"/>
          <w:b/>
          <w:sz w:val="24"/>
          <w:szCs w:val="24"/>
        </w:rPr>
        <w:t>"</w:t>
      </w:r>
      <w:r>
        <w:rPr>
          <w:rStyle w:val="af6"/>
          <w:rFonts w:ascii="GHEA Grapalat" w:hAnsi="GHEA Grapalat"/>
          <w:b/>
          <w:sz w:val="24"/>
          <w:szCs w:val="24"/>
        </w:rPr>
        <w:footnoteReference w:customMarkFollows="1" w:id="18"/>
        <w:t>*</w:t>
      </w:r>
    </w:p>
    <w:p w14:paraId="57431901" w14:textId="77777777" w:rsidR="00F139AD" w:rsidRPr="0030704F" w:rsidRDefault="00F139AD" w:rsidP="00F139AD">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4231966" w14:textId="77777777" w:rsidR="00F139AD" w:rsidRPr="009229AC" w:rsidRDefault="00F139AD" w:rsidP="00F139A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Pr="00315C7C">
        <w:rPr>
          <w:rFonts w:ascii="GHEA Grapalat" w:hAnsi="GHEA Grapalat"/>
          <w:b/>
        </w:rPr>
        <w:t xml:space="preserve"> АМХХ-БНАШШДШ-23/0</w:t>
      </w:r>
      <w:r w:rsidR="00D27FCF">
        <w:rPr>
          <w:rFonts w:ascii="GHEA Grapalat" w:hAnsi="GHEA Grapalat"/>
          <w:b/>
          <w:lang w:val="hy-AM"/>
        </w:rPr>
        <w:t>1</w:t>
      </w:r>
      <w:r>
        <w:rPr>
          <w:rFonts w:ascii="GHEA Grapalat" w:hAnsi="GHEA Grapalat"/>
          <w:lang w:val="hy-AM"/>
        </w:rPr>
        <w:t xml:space="preserve">      </w:t>
      </w:r>
    </w:p>
    <w:p w14:paraId="11923653" w14:textId="77777777" w:rsidR="00F139AD" w:rsidRPr="008842CE" w:rsidRDefault="00F139AD" w:rsidP="00F139A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13AC095" w14:textId="77777777" w:rsidR="00F139AD" w:rsidRPr="009044F1" w:rsidRDefault="00F139AD" w:rsidP="00F139A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5FAD0F9" w14:textId="77777777" w:rsidR="00F139AD" w:rsidRPr="009044F1" w:rsidRDefault="00F139AD" w:rsidP="00F139A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722FA6D0" w14:textId="77777777" w:rsidR="00F139AD" w:rsidRPr="009044F1" w:rsidRDefault="00F139AD" w:rsidP="00F139AD">
      <w:pPr>
        <w:widowControl w:val="0"/>
        <w:spacing w:after="160"/>
        <w:jc w:val="right"/>
        <w:rPr>
          <w:rFonts w:ascii="GHEA Grapalat" w:hAnsi="GHEA Grapalat"/>
        </w:rPr>
      </w:pPr>
      <w:r w:rsidRPr="009044F1">
        <w:rPr>
          <w:rFonts w:ascii="GHEA Grapalat" w:hAnsi="GHEA Grapalat"/>
        </w:rPr>
        <w:t>драмов РА</w:t>
      </w:r>
    </w:p>
    <w:tbl>
      <w:tblPr>
        <w:tblW w:w="97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3806"/>
        <w:gridCol w:w="1701"/>
        <w:gridCol w:w="1335"/>
        <w:gridCol w:w="2067"/>
      </w:tblGrid>
      <w:tr w:rsidR="00F139AD" w:rsidRPr="005744FC" w14:paraId="337B2B3F" w14:textId="77777777" w:rsidTr="00D27FCF">
        <w:trPr>
          <w:trHeight w:val="916"/>
          <w:jc w:val="center"/>
        </w:trPr>
        <w:tc>
          <w:tcPr>
            <w:tcW w:w="846" w:type="dxa"/>
            <w:tcBorders>
              <w:top w:val="single" w:sz="4" w:space="0" w:color="auto"/>
              <w:left w:val="single" w:sz="4" w:space="0" w:color="auto"/>
              <w:right w:val="single" w:sz="4" w:space="0" w:color="auto"/>
            </w:tcBorders>
            <w:vAlign w:val="center"/>
          </w:tcPr>
          <w:p w14:paraId="291F68E8" w14:textId="77777777" w:rsidR="00F139AD" w:rsidRPr="005744FC" w:rsidRDefault="00F139AD" w:rsidP="000B1DC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806" w:type="dxa"/>
            <w:tcBorders>
              <w:top w:val="single" w:sz="4" w:space="0" w:color="auto"/>
              <w:left w:val="single" w:sz="4" w:space="0" w:color="auto"/>
              <w:right w:val="single" w:sz="4" w:space="0" w:color="auto"/>
            </w:tcBorders>
            <w:vAlign w:val="center"/>
          </w:tcPr>
          <w:p w14:paraId="35086320" w14:textId="77777777" w:rsidR="00F139AD" w:rsidRPr="005744FC" w:rsidRDefault="00F139AD" w:rsidP="000B1DC3">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701" w:type="dxa"/>
            <w:tcBorders>
              <w:top w:val="single" w:sz="4" w:space="0" w:color="auto"/>
              <w:left w:val="single" w:sz="4" w:space="0" w:color="auto"/>
              <w:right w:val="single" w:sz="4" w:space="0" w:color="auto"/>
            </w:tcBorders>
            <w:vAlign w:val="center"/>
          </w:tcPr>
          <w:p w14:paraId="1DCF8A1C" w14:textId="77777777" w:rsidR="00F139AD" w:rsidRPr="00387F87" w:rsidRDefault="00F139AD" w:rsidP="000B1DC3">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DF21296" w14:textId="77777777" w:rsidR="00F139AD" w:rsidRPr="005744FC" w:rsidRDefault="00F139AD" w:rsidP="000B1DC3">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335" w:type="dxa"/>
            <w:tcBorders>
              <w:top w:val="single" w:sz="4" w:space="0" w:color="auto"/>
              <w:left w:val="single" w:sz="4" w:space="0" w:color="auto"/>
              <w:right w:val="single" w:sz="4" w:space="0" w:color="auto"/>
            </w:tcBorders>
            <w:vAlign w:val="center"/>
          </w:tcPr>
          <w:p w14:paraId="0ABFEA19" w14:textId="77777777" w:rsidR="00F139AD" w:rsidRPr="005744FC" w:rsidRDefault="00F139AD" w:rsidP="000B1DC3">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2067" w:type="dxa"/>
            <w:tcBorders>
              <w:top w:val="single" w:sz="4" w:space="0" w:color="auto"/>
              <w:left w:val="single" w:sz="4" w:space="0" w:color="auto"/>
              <w:right w:val="single" w:sz="4" w:space="0" w:color="auto"/>
            </w:tcBorders>
            <w:vAlign w:val="center"/>
          </w:tcPr>
          <w:p w14:paraId="7F84803E" w14:textId="77777777" w:rsidR="00F139AD" w:rsidRPr="005744FC" w:rsidRDefault="00F139AD" w:rsidP="000B1DC3">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938CF73" w14:textId="77777777" w:rsidR="00F139AD" w:rsidRPr="005744FC" w:rsidRDefault="00F139AD" w:rsidP="000B1DC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F139AD" w:rsidRPr="005744FC" w14:paraId="082D4322" w14:textId="77777777" w:rsidTr="00D27FCF">
        <w:trPr>
          <w:jc w:val="center"/>
        </w:trPr>
        <w:tc>
          <w:tcPr>
            <w:tcW w:w="846" w:type="dxa"/>
            <w:tcBorders>
              <w:top w:val="single" w:sz="4" w:space="0" w:color="auto"/>
              <w:left w:val="single" w:sz="4" w:space="0" w:color="auto"/>
              <w:bottom w:val="single" w:sz="4" w:space="0" w:color="auto"/>
              <w:right w:val="single" w:sz="4" w:space="0" w:color="auto"/>
            </w:tcBorders>
            <w:shd w:val="clear" w:color="auto" w:fill="99CCFF"/>
            <w:vAlign w:val="center"/>
          </w:tcPr>
          <w:p w14:paraId="1736D9C5" w14:textId="77777777" w:rsidR="00F139AD" w:rsidRPr="005744FC" w:rsidRDefault="00F139AD" w:rsidP="000B1DC3">
            <w:pPr>
              <w:widowControl w:val="0"/>
              <w:jc w:val="center"/>
              <w:rPr>
                <w:rFonts w:ascii="GHEA Grapalat" w:hAnsi="GHEA Grapalat"/>
                <w:b/>
                <w:i/>
                <w:sz w:val="20"/>
                <w:szCs w:val="20"/>
              </w:rPr>
            </w:pPr>
            <w:r w:rsidRPr="005744FC">
              <w:rPr>
                <w:rFonts w:ascii="GHEA Grapalat" w:hAnsi="GHEA Grapalat"/>
                <w:b/>
                <w:i/>
                <w:sz w:val="20"/>
                <w:szCs w:val="20"/>
              </w:rPr>
              <w:t>1</w:t>
            </w:r>
          </w:p>
        </w:tc>
        <w:tc>
          <w:tcPr>
            <w:tcW w:w="3806" w:type="dxa"/>
            <w:tcBorders>
              <w:top w:val="single" w:sz="4" w:space="0" w:color="auto"/>
              <w:left w:val="single" w:sz="4" w:space="0" w:color="auto"/>
              <w:bottom w:val="single" w:sz="4" w:space="0" w:color="auto"/>
              <w:right w:val="single" w:sz="4" w:space="0" w:color="auto"/>
            </w:tcBorders>
            <w:shd w:val="clear" w:color="auto" w:fill="99CCFF"/>
          </w:tcPr>
          <w:p w14:paraId="2E4D11CA" w14:textId="77777777" w:rsidR="00F139AD" w:rsidRPr="005744FC" w:rsidRDefault="00F139AD" w:rsidP="000B1DC3">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DB04733" w14:textId="77777777" w:rsidR="00F139AD" w:rsidRPr="00387F87" w:rsidRDefault="00F139AD" w:rsidP="000B1DC3">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335" w:type="dxa"/>
            <w:tcBorders>
              <w:top w:val="single" w:sz="4" w:space="0" w:color="auto"/>
              <w:left w:val="single" w:sz="4" w:space="0" w:color="auto"/>
              <w:bottom w:val="single" w:sz="4" w:space="0" w:color="auto"/>
              <w:right w:val="single" w:sz="4" w:space="0" w:color="auto"/>
            </w:tcBorders>
            <w:shd w:val="clear" w:color="auto" w:fill="99CCFF"/>
          </w:tcPr>
          <w:p w14:paraId="4EA8610B" w14:textId="77777777" w:rsidR="00F139AD" w:rsidRPr="00387F87" w:rsidRDefault="00F139AD" w:rsidP="000B1DC3">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2067" w:type="dxa"/>
            <w:tcBorders>
              <w:top w:val="single" w:sz="4" w:space="0" w:color="auto"/>
              <w:left w:val="single" w:sz="4" w:space="0" w:color="auto"/>
              <w:bottom w:val="single" w:sz="4" w:space="0" w:color="auto"/>
              <w:right w:val="single" w:sz="4" w:space="0" w:color="auto"/>
            </w:tcBorders>
            <w:shd w:val="clear" w:color="auto" w:fill="99CCFF"/>
          </w:tcPr>
          <w:p w14:paraId="2C9FC3F4" w14:textId="77777777" w:rsidR="00F139AD" w:rsidRPr="005744FC" w:rsidRDefault="00F139AD" w:rsidP="000B1DC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7FCF" w:rsidRPr="005744FC" w14:paraId="5A21E0A7" w14:textId="77777777" w:rsidTr="00D27FCF">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14:paraId="4B751A83" w14:textId="77777777" w:rsidR="00D27FCF" w:rsidRDefault="00D27FCF" w:rsidP="00D27FCF">
            <w:pPr>
              <w:widowControl w:val="0"/>
              <w:jc w:val="center"/>
              <w:rPr>
                <w:rFonts w:ascii="GHEA Grapalat" w:hAnsi="GHEA Grapalat"/>
                <w:b/>
                <w:sz w:val="20"/>
                <w:szCs w:val="20"/>
                <w:lang w:val="en-US"/>
              </w:rPr>
            </w:pPr>
            <w:r>
              <w:rPr>
                <w:rFonts w:ascii="GHEA Grapalat" w:hAnsi="GHEA Grapalat"/>
                <w:b/>
                <w:sz w:val="20"/>
                <w:szCs w:val="20"/>
                <w:lang w:val="en-US"/>
              </w:rPr>
              <w:t>1</w:t>
            </w:r>
          </w:p>
        </w:tc>
        <w:tc>
          <w:tcPr>
            <w:tcW w:w="3806" w:type="dxa"/>
            <w:tcBorders>
              <w:top w:val="single" w:sz="4" w:space="0" w:color="auto"/>
              <w:left w:val="single" w:sz="4" w:space="0" w:color="auto"/>
              <w:bottom w:val="single" w:sz="4" w:space="0" w:color="auto"/>
              <w:right w:val="single" w:sz="4" w:space="0" w:color="auto"/>
            </w:tcBorders>
          </w:tcPr>
          <w:p w14:paraId="6686DF0A" w14:textId="77777777" w:rsidR="00D27FCF" w:rsidRPr="00923BD1" w:rsidRDefault="00D27FCF" w:rsidP="00D27FCF">
            <w:r w:rsidRPr="00923BD1">
              <w:t>Строительство хозяйственно-бытовых оросительных вод в селе Циацан общины Хой Армавирского марза 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277F76" w14:textId="77777777" w:rsidR="00D27FCF" w:rsidRPr="005744FC" w:rsidRDefault="00D27FCF" w:rsidP="00D27FCF">
            <w:pPr>
              <w:widowControl w:val="0"/>
              <w:jc w:val="center"/>
              <w:rPr>
                <w:rFonts w:ascii="GHEA Grapalat" w:hAnsi="GHEA Grapalat"/>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0951C33D" w14:textId="77777777" w:rsidR="00D27FCF" w:rsidRPr="005744FC" w:rsidRDefault="00D27FCF" w:rsidP="00D27FCF">
            <w:pPr>
              <w:widowControl w:val="0"/>
              <w:jc w:val="center"/>
              <w:rPr>
                <w:rFonts w:ascii="GHEA Grapalat" w:hAnsi="GHEA Grapalat"/>
                <w:sz w:val="20"/>
                <w:szCs w:val="20"/>
              </w:rPr>
            </w:pPr>
          </w:p>
        </w:tc>
        <w:tc>
          <w:tcPr>
            <w:tcW w:w="2067" w:type="dxa"/>
            <w:tcBorders>
              <w:top w:val="single" w:sz="4" w:space="0" w:color="auto"/>
              <w:left w:val="single" w:sz="4" w:space="0" w:color="auto"/>
              <w:bottom w:val="single" w:sz="4" w:space="0" w:color="auto"/>
              <w:right w:val="single" w:sz="4" w:space="0" w:color="auto"/>
            </w:tcBorders>
            <w:shd w:val="clear" w:color="auto" w:fill="auto"/>
          </w:tcPr>
          <w:p w14:paraId="20BBA7D2" w14:textId="77777777" w:rsidR="00D27FCF" w:rsidRPr="005744FC" w:rsidRDefault="00D27FCF" w:rsidP="00D27FCF">
            <w:pPr>
              <w:widowControl w:val="0"/>
              <w:jc w:val="center"/>
              <w:rPr>
                <w:rFonts w:ascii="GHEA Grapalat" w:hAnsi="GHEA Grapalat"/>
                <w:sz w:val="20"/>
                <w:szCs w:val="20"/>
              </w:rPr>
            </w:pPr>
          </w:p>
        </w:tc>
      </w:tr>
      <w:tr w:rsidR="00D27FCF" w:rsidRPr="005744FC" w14:paraId="3599CE13" w14:textId="77777777" w:rsidTr="00D27FCF">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14:paraId="60B45DCD" w14:textId="77777777" w:rsidR="00D27FCF" w:rsidRPr="00D27FCF" w:rsidRDefault="00D27FCF" w:rsidP="00D27FCF">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3806" w:type="dxa"/>
            <w:tcBorders>
              <w:top w:val="single" w:sz="4" w:space="0" w:color="auto"/>
              <w:left w:val="single" w:sz="4" w:space="0" w:color="auto"/>
              <w:bottom w:val="single" w:sz="4" w:space="0" w:color="auto"/>
              <w:right w:val="single" w:sz="4" w:space="0" w:color="auto"/>
            </w:tcBorders>
          </w:tcPr>
          <w:p w14:paraId="027F7A56" w14:textId="77777777" w:rsidR="00D27FCF" w:rsidRPr="00923BD1" w:rsidRDefault="00D27FCF" w:rsidP="00D27FCF">
            <w:r w:rsidRPr="00923BD1">
              <w:t>Строительство хозяйственно-бытовых оросительных водопроводов в селе Амберд, община Хой, Армавирский марз, 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84E831" w14:textId="77777777" w:rsidR="00D27FCF" w:rsidRPr="005744FC" w:rsidRDefault="00D27FCF" w:rsidP="00D27FCF">
            <w:pPr>
              <w:widowControl w:val="0"/>
              <w:jc w:val="center"/>
              <w:rPr>
                <w:rFonts w:ascii="GHEA Grapalat" w:hAnsi="GHEA Grapalat"/>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58CC8D6C" w14:textId="77777777" w:rsidR="00D27FCF" w:rsidRPr="005744FC" w:rsidRDefault="00D27FCF" w:rsidP="00D27FCF">
            <w:pPr>
              <w:widowControl w:val="0"/>
              <w:jc w:val="center"/>
              <w:rPr>
                <w:rFonts w:ascii="GHEA Grapalat" w:hAnsi="GHEA Grapalat"/>
                <w:sz w:val="20"/>
                <w:szCs w:val="20"/>
              </w:rPr>
            </w:pPr>
          </w:p>
        </w:tc>
        <w:tc>
          <w:tcPr>
            <w:tcW w:w="2067" w:type="dxa"/>
            <w:tcBorders>
              <w:top w:val="single" w:sz="4" w:space="0" w:color="auto"/>
              <w:left w:val="single" w:sz="4" w:space="0" w:color="auto"/>
              <w:bottom w:val="single" w:sz="4" w:space="0" w:color="auto"/>
              <w:right w:val="single" w:sz="4" w:space="0" w:color="auto"/>
            </w:tcBorders>
            <w:shd w:val="clear" w:color="auto" w:fill="auto"/>
          </w:tcPr>
          <w:p w14:paraId="3A5A4F1D" w14:textId="77777777" w:rsidR="00D27FCF" w:rsidRPr="005744FC" w:rsidRDefault="00D27FCF" w:rsidP="00D27FCF">
            <w:pPr>
              <w:widowControl w:val="0"/>
              <w:jc w:val="center"/>
              <w:rPr>
                <w:rFonts w:ascii="GHEA Grapalat" w:hAnsi="GHEA Grapalat"/>
                <w:sz w:val="20"/>
                <w:szCs w:val="20"/>
              </w:rPr>
            </w:pPr>
          </w:p>
        </w:tc>
      </w:tr>
      <w:tr w:rsidR="00D27FCF" w:rsidRPr="005744FC" w14:paraId="16E2FE96" w14:textId="77777777" w:rsidTr="00D27FCF">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14:paraId="68836DC4" w14:textId="77777777" w:rsidR="00D27FCF" w:rsidRPr="00D27FCF" w:rsidRDefault="00D27FCF" w:rsidP="00D27FCF">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3806" w:type="dxa"/>
            <w:tcBorders>
              <w:top w:val="single" w:sz="4" w:space="0" w:color="auto"/>
              <w:left w:val="single" w:sz="4" w:space="0" w:color="auto"/>
              <w:bottom w:val="single" w:sz="4" w:space="0" w:color="auto"/>
              <w:right w:val="single" w:sz="4" w:space="0" w:color="auto"/>
            </w:tcBorders>
          </w:tcPr>
          <w:p w14:paraId="1516E141" w14:textId="77777777" w:rsidR="00D27FCF" w:rsidRPr="00923BD1" w:rsidRDefault="00D27FCF" w:rsidP="00D27FCF">
            <w:r w:rsidRPr="00923BD1">
              <w:t>Строительство хозяйственно-бытовых оросительных водопроводов в селе Арагац, община Хой, Армавирский марз, 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CC476B" w14:textId="77777777" w:rsidR="00D27FCF" w:rsidRPr="005744FC" w:rsidRDefault="00D27FCF" w:rsidP="00D27FCF">
            <w:pPr>
              <w:widowControl w:val="0"/>
              <w:jc w:val="center"/>
              <w:rPr>
                <w:rFonts w:ascii="GHEA Grapalat" w:hAnsi="GHEA Grapalat"/>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1CDC8E51" w14:textId="77777777" w:rsidR="00D27FCF" w:rsidRPr="005744FC" w:rsidRDefault="00D27FCF" w:rsidP="00D27FCF">
            <w:pPr>
              <w:widowControl w:val="0"/>
              <w:jc w:val="center"/>
              <w:rPr>
                <w:rFonts w:ascii="GHEA Grapalat" w:hAnsi="GHEA Grapalat"/>
                <w:sz w:val="20"/>
                <w:szCs w:val="20"/>
              </w:rPr>
            </w:pPr>
          </w:p>
        </w:tc>
        <w:tc>
          <w:tcPr>
            <w:tcW w:w="2067" w:type="dxa"/>
            <w:tcBorders>
              <w:top w:val="single" w:sz="4" w:space="0" w:color="auto"/>
              <w:left w:val="single" w:sz="4" w:space="0" w:color="auto"/>
              <w:bottom w:val="single" w:sz="4" w:space="0" w:color="auto"/>
              <w:right w:val="single" w:sz="4" w:space="0" w:color="auto"/>
            </w:tcBorders>
            <w:shd w:val="clear" w:color="auto" w:fill="auto"/>
          </w:tcPr>
          <w:p w14:paraId="544C86FA" w14:textId="77777777" w:rsidR="00D27FCF" w:rsidRPr="005744FC" w:rsidRDefault="00D27FCF" w:rsidP="00D27FCF">
            <w:pPr>
              <w:widowControl w:val="0"/>
              <w:jc w:val="center"/>
              <w:rPr>
                <w:rFonts w:ascii="GHEA Grapalat" w:hAnsi="GHEA Grapalat"/>
                <w:sz w:val="20"/>
                <w:szCs w:val="20"/>
              </w:rPr>
            </w:pPr>
          </w:p>
        </w:tc>
      </w:tr>
      <w:tr w:rsidR="00D27FCF" w:rsidRPr="005744FC" w14:paraId="55A53656" w14:textId="77777777" w:rsidTr="00D27FCF">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14:paraId="1D4D8B33" w14:textId="77777777" w:rsidR="00D27FCF" w:rsidRPr="00D27FCF" w:rsidRDefault="00D27FCF" w:rsidP="00D27FCF">
            <w:pPr>
              <w:widowControl w:val="0"/>
              <w:jc w:val="center"/>
              <w:rPr>
                <w:rFonts w:ascii="GHEA Grapalat" w:hAnsi="GHEA Grapalat"/>
                <w:b/>
                <w:sz w:val="20"/>
                <w:szCs w:val="20"/>
                <w:lang w:val="hy-AM"/>
              </w:rPr>
            </w:pPr>
            <w:r>
              <w:rPr>
                <w:rFonts w:ascii="GHEA Grapalat" w:hAnsi="GHEA Grapalat"/>
                <w:b/>
                <w:sz w:val="20"/>
                <w:szCs w:val="20"/>
                <w:lang w:val="hy-AM"/>
              </w:rPr>
              <w:t>4</w:t>
            </w:r>
          </w:p>
        </w:tc>
        <w:tc>
          <w:tcPr>
            <w:tcW w:w="3806" w:type="dxa"/>
            <w:tcBorders>
              <w:top w:val="single" w:sz="4" w:space="0" w:color="auto"/>
              <w:left w:val="single" w:sz="4" w:space="0" w:color="auto"/>
              <w:bottom w:val="single" w:sz="4" w:space="0" w:color="auto"/>
              <w:right w:val="single" w:sz="4" w:space="0" w:color="auto"/>
            </w:tcBorders>
          </w:tcPr>
          <w:p w14:paraId="42E1DAAD" w14:textId="77777777" w:rsidR="00D27FCF" w:rsidRDefault="00D27FCF" w:rsidP="00D27FCF">
            <w:r w:rsidRPr="00923BD1">
              <w:t>Строительство хозяйственно-бытовых оросительных водопроводов в селе Айгешат, община Хой, Армавирский марз, 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8EECB2" w14:textId="77777777" w:rsidR="00D27FCF" w:rsidRPr="005744FC" w:rsidRDefault="00D27FCF" w:rsidP="00D27FCF">
            <w:pPr>
              <w:widowControl w:val="0"/>
              <w:jc w:val="center"/>
              <w:rPr>
                <w:rFonts w:ascii="GHEA Grapalat" w:hAnsi="GHEA Grapalat"/>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1F1B5E4E" w14:textId="77777777" w:rsidR="00D27FCF" w:rsidRPr="005744FC" w:rsidRDefault="00D27FCF" w:rsidP="00D27FCF">
            <w:pPr>
              <w:widowControl w:val="0"/>
              <w:jc w:val="center"/>
              <w:rPr>
                <w:rFonts w:ascii="GHEA Grapalat" w:hAnsi="GHEA Grapalat"/>
                <w:sz w:val="20"/>
                <w:szCs w:val="20"/>
              </w:rPr>
            </w:pPr>
          </w:p>
        </w:tc>
        <w:tc>
          <w:tcPr>
            <w:tcW w:w="2067" w:type="dxa"/>
            <w:tcBorders>
              <w:top w:val="single" w:sz="4" w:space="0" w:color="auto"/>
              <w:left w:val="single" w:sz="4" w:space="0" w:color="auto"/>
              <w:bottom w:val="single" w:sz="4" w:space="0" w:color="auto"/>
              <w:right w:val="single" w:sz="4" w:space="0" w:color="auto"/>
            </w:tcBorders>
            <w:shd w:val="clear" w:color="auto" w:fill="auto"/>
          </w:tcPr>
          <w:p w14:paraId="77FD90B4" w14:textId="77777777" w:rsidR="00D27FCF" w:rsidRPr="005744FC" w:rsidRDefault="00D27FCF" w:rsidP="00D27FCF">
            <w:pPr>
              <w:widowControl w:val="0"/>
              <w:jc w:val="center"/>
              <w:rPr>
                <w:rFonts w:ascii="GHEA Grapalat" w:hAnsi="GHEA Grapalat"/>
                <w:sz w:val="20"/>
                <w:szCs w:val="20"/>
              </w:rPr>
            </w:pPr>
          </w:p>
        </w:tc>
      </w:tr>
    </w:tbl>
    <w:p w14:paraId="3E225F47" w14:textId="77777777" w:rsidR="00F139AD" w:rsidRPr="00DD2B43" w:rsidRDefault="00F139AD" w:rsidP="00F139A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7ADFF0F" w14:textId="77777777" w:rsidR="00F139AD" w:rsidRPr="0030704F" w:rsidRDefault="00F139AD" w:rsidP="00F139A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791EBB3C" w14:textId="77777777" w:rsidR="00F139AD" w:rsidRPr="000F6C24" w:rsidRDefault="00F139AD" w:rsidP="00F139AD">
      <w:pPr>
        <w:widowControl w:val="0"/>
        <w:spacing w:after="160"/>
        <w:jc w:val="right"/>
        <w:rPr>
          <w:rFonts w:ascii="GHEA Grapalat" w:hAnsi="GHEA Grapalat"/>
        </w:rPr>
      </w:pPr>
      <w:r w:rsidRPr="009044F1">
        <w:rPr>
          <w:rFonts w:ascii="GHEA Grapalat" w:hAnsi="GHEA Grapalat"/>
        </w:rPr>
        <w:lastRenderedPageBreak/>
        <w:t>М. П.</w:t>
      </w:r>
    </w:p>
    <w:p w14:paraId="2B01F65E" w14:textId="77777777" w:rsidR="00F139AD" w:rsidRDefault="00F139AD" w:rsidP="00F139AD">
      <w:pPr>
        <w:rPr>
          <w:rFonts w:ascii="GHEA Grapalat" w:hAnsi="GHEA Grapalat"/>
          <w:b/>
        </w:rPr>
      </w:pPr>
      <w:r>
        <w:rPr>
          <w:rFonts w:ascii="GHEA Grapalat" w:hAnsi="GHEA Grapalat"/>
          <w:b/>
        </w:rPr>
        <w:br w:type="page"/>
      </w:r>
    </w:p>
    <w:p w14:paraId="05553A83" w14:textId="77777777" w:rsidR="00F139AD" w:rsidRPr="00B138F3" w:rsidRDefault="00F139AD" w:rsidP="00F139A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1B25635" w14:textId="77777777" w:rsidR="00F139AD" w:rsidRPr="006F46AC" w:rsidRDefault="00F139AD" w:rsidP="00F139AD">
      <w:pPr>
        <w:pStyle w:val="31"/>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Pr="006F46AC">
        <w:rPr>
          <w:rFonts w:ascii="GHEA Grapalat" w:hAnsi="GHEA Grapalat"/>
          <w:b/>
          <w:sz w:val="24"/>
          <w:szCs w:val="24"/>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sidRPr="00B138F3">
        <w:rPr>
          <w:rFonts w:ascii="GHEA Grapalat" w:hAnsi="GHEA Grapalat"/>
          <w:b/>
          <w:sz w:val="24"/>
          <w:szCs w:val="24"/>
        </w:rPr>
        <w:t>"</w:t>
      </w:r>
      <w:r w:rsidRPr="006F46AC">
        <w:footnoteReference w:customMarkFollows="1" w:id="20"/>
        <w:t>*</w:t>
      </w:r>
    </w:p>
    <w:p w14:paraId="21A205F3" w14:textId="77777777" w:rsidR="00F139AD" w:rsidRPr="00B138F3" w:rsidRDefault="00F139AD" w:rsidP="00F139AD">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5FCAF4D2" w14:textId="77777777" w:rsidR="00F139AD" w:rsidRPr="00B138F3" w:rsidRDefault="00F139AD" w:rsidP="00F139A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81F0950" w14:textId="77777777" w:rsidR="00F139AD" w:rsidRPr="00B138F3" w:rsidRDefault="00F139AD" w:rsidP="00F139AD">
      <w:pPr>
        <w:widowControl w:val="0"/>
        <w:spacing w:after="160"/>
        <w:ind w:left="567" w:right="565"/>
        <w:jc w:val="center"/>
        <w:rPr>
          <w:rFonts w:ascii="GHEA Grapalat" w:hAnsi="GHEA Grapalat"/>
          <w:b/>
        </w:rPr>
      </w:pPr>
    </w:p>
    <w:p w14:paraId="29B5008E" w14:textId="77777777" w:rsidR="00F139AD" w:rsidRPr="00B138F3" w:rsidRDefault="00F139AD" w:rsidP="00F139AD">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6F46AC">
        <w:rPr>
          <w:rFonts w:ascii="GHEA Grapalat" w:hAnsi="GHEA Grapalat"/>
          <w:b/>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sidRPr="00B138F3">
        <w:rPr>
          <w:rFonts w:ascii="GHEA Grapalat" w:eastAsiaTheme="minorHAnsi" w:hAnsi="GHEA Grapalat" w:cstheme="minorBidi"/>
          <w:bCs/>
        </w:rPr>
        <w:t>организованной</w:t>
      </w:r>
    </w:p>
    <w:p w14:paraId="1FE30DCC" w14:textId="77777777" w:rsidR="00F139AD" w:rsidRPr="00B138F3" w:rsidRDefault="00F139AD" w:rsidP="00F139AD">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4950627" w14:textId="77777777" w:rsidR="00F139AD" w:rsidRPr="00B138F3" w:rsidRDefault="00F139AD" w:rsidP="00F139AD">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4419E51A" w14:textId="77777777" w:rsidR="00F139AD" w:rsidRPr="00B138F3" w:rsidRDefault="00F139AD" w:rsidP="00F139AD">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5F2C25">
        <w:rPr>
          <w:rStyle w:val="af5"/>
          <w:rFonts w:ascii="GHEA Grapalat" w:hAnsi="GHEA Grapalat"/>
          <w:sz w:val="16"/>
          <w:szCs w:val="16"/>
        </w:rPr>
        <w:t xml:space="preserve">                    </w:t>
      </w:r>
      <w:r w:rsidRPr="00B138F3">
        <w:rPr>
          <w:rStyle w:val="af5"/>
          <w:rFonts w:ascii="GHEA Grapalat" w:hAnsi="GHEA Grapalat"/>
          <w:sz w:val="16"/>
          <w:szCs w:val="16"/>
        </w:rPr>
        <w:t>наименование участника</w:t>
      </w:r>
    </w:p>
    <w:p w14:paraId="3076F59B"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5EB90902"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7B9B796D" w14:textId="77777777" w:rsidR="00F139AD" w:rsidRPr="00B138F3" w:rsidRDefault="00F139AD" w:rsidP="00F139AD">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168E336D"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8579491"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2EB72D2"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DA0843C"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1FDB024"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w:t>
      </w:r>
      <w:r>
        <w:rPr>
          <w:rFonts w:ascii="GHEA Grapalat" w:eastAsiaTheme="minorHAnsi" w:hAnsi="GHEA Grapalat" w:cstheme="minorBidi"/>
        </w:rPr>
        <w:t xml:space="preserve"> </w:t>
      </w:r>
      <w:r w:rsidRPr="00D27FCF">
        <w:rPr>
          <w:rStyle w:val="af5"/>
          <w:rFonts w:ascii="GHEA Grapalat" w:hAnsi="GHEA Grapalat"/>
          <w:highlight w:val="yellow"/>
          <w:u w:val="single"/>
          <w:lang w:val="hy-AM"/>
        </w:rPr>
        <w:t>900102462299</w:t>
      </w:r>
      <w:r w:rsidRPr="00B37116">
        <w:rPr>
          <w:rStyle w:val="af5"/>
          <w:rFonts w:ascii="GHEA Grapalat" w:hAnsi="GHEA Grapalat"/>
          <w:u w:val="single"/>
        </w:rPr>
        <w:t xml:space="preserve"> </w:t>
      </w:r>
      <w:r w:rsidRPr="00B138F3">
        <w:rPr>
          <w:rFonts w:ascii="GHEA Grapalat" w:eastAsiaTheme="minorHAnsi" w:hAnsi="GHEA Grapalat" w:cstheme="minorBidi"/>
        </w:rPr>
        <w:t>бенефициара.</w:t>
      </w:r>
    </w:p>
    <w:p w14:paraId="6C5B245A"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8E7146"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p>
    <w:p w14:paraId="169C8FE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F48718C" w14:textId="77777777" w:rsidR="00F139AD" w:rsidRPr="00B138F3" w:rsidRDefault="00F139AD" w:rsidP="00F139AD">
      <w:pPr>
        <w:pStyle w:val="af4"/>
        <w:shd w:val="clear" w:color="auto" w:fill="FFFFFF"/>
        <w:spacing w:before="0" w:beforeAutospacing="0" w:after="0" w:afterAutospacing="0"/>
        <w:ind w:firstLine="375"/>
        <w:jc w:val="both"/>
        <w:rPr>
          <w:rStyle w:val="af5"/>
          <w:rFonts w:ascii="GHEA Grapalat" w:hAnsi="GHEA Grapalat"/>
          <w:b w:val="0"/>
          <w:bCs w:val="0"/>
        </w:rPr>
      </w:pPr>
    </w:p>
    <w:p w14:paraId="6938D449"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434D8D9" w14:textId="77777777" w:rsidR="00F139AD" w:rsidRPr="00D24CB5" w:rsidRDefault="00F139AD" w:rsidP="00F139A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w:t>
      </w:r>
      <w:r w:rsidRPr="00D27FCF">
        <w:rPr>
          <w:rFonts w:ascii="GHEA Grapalat" w:eastAsiaTheme="minorHAnsi" w:hAnsi="GHEA Grapalat" w:cstheme="minorBidi"/>
        </w:rPr>
        <w:t>действует девяносто рабочих дней**</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Pr="00D24CB5">
        <w:rPr>
          <w:rFonts w:ascii="GHEA Grapalat" w:eastAsiaTheme="minorHAnsi" w:hAnsi="GHEA Grapalat" w:cstheme="minorBidi"/>
        </w:rPr>
        <w:t xml:space="preserve">    </w:t>
      </w:r>
    </w:p>
    <w:p w14:paraId="3A6FDEFD" w14:textId="77777777" w:rsidR="00F139AD" w:rsidRPr="00B138F3" w:rsidRDefault="00F139AD" w:rsidP="00F139AD">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0CA67CC" w14:textId="77777777" w:rsidR="00F139AD" w:rsidRPr="00000327"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lastRenderedPageBreak/>
        <w:t>Информацию о факте предоставления настоящей гарантии</w:t>
      </w:r>
      <w:r>
        <w:rPr>
          <w:rFonts w:ascii="GHEA Grapalat" w:eastAsiaTheme="minorHAnsi" w:hAnsi="GHEA Grapalat" w:cstheme="minorBidi"/>
        </w:rPr>
        <w:t>-</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1FFCFFC9" w14:textId="77777777" w:rsidR="00F139AD" w:rsidRPr="00BF06D5"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47ED9377" w14:textId="77777777" w:rsidR="00F139AD" w:rsidRPr="00E42668"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240E6">
        <w:rPr>
          <w:rStyle w:val="af5"/>
          <w:rFonts w:ascii="GHEA Grapalat" w:hAnsi="GHEA Grapalat"/>
          <w:color w:val="FF0000"/>
        </w:rPr>
        <w:t>.</w:t>
      </w: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796161">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796161">
        <w:rPr>
          <w:rFonts w:ascii="GHEA Grapalat" w:eastAsiaTheme="minorHAnsi" w:hAnsi="GHEA Grapalat" w:cstheme="minorBidi"/>
        </w:rPr>
        <w:t>.</w:t>
      </w:r>
    </w:p>
    <w:p w14:paraId="003F2715"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11CB04DB"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486103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1627E65A"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BCB96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A2077EF"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AA5E06B"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p>
    <w:p w14:paraId="289F457C"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1396D02"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1799BB"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B7150A9"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302B71"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rPr>
      </w:pPr>
    </w:p>
    <w:p w14:paraId="73FF472E"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35AAFF4"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691CE5A6"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14A3127C"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F08D837" w14:textId="77777777" w:rsidR="00F139AD" w:rsidRPr="00B138F3" w:rsidRDefault="00F139AD" w:rsidP="00F139A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15BA686"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41035C6"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EBD7A2" w14:textId="77777777" w:rsidR="00F139AD" w:rsidRPr="00B138F3" w:rsidRDefault="00F139AD" w:rsidP="00F139AD">
      <w:pPr>
        <w:pStyle w:val="a3"/>
        <w:widowControl w:val="0"/>
        <w:spacing w:after="160" w:line="240" w:lineRule="auto"/>
        <w:rPr>
          <w:rFonts w:ascii="GHEA Grapalat" w:hAnsi="GHEA Grapalat" w:cs="Sylfaen"/>
          <w:i w:val="0"/>
          <w:sz w:val="24"/>
          <w:szCs w:val="24"/>
        </w:rPr>
      </w:pPr>
    </w:p>
    <w:p w14:paraId="4EBC0824" w14:textId="77777777" w:rsidR="00F139AD" w:rsidRPr="00B138F3" w:rsidRDefault="00F139AD" w:rsidP="00F139AD">
      <w:pPr>
        <w:widowControl w:val="0"/>
        <w:spacing w:after="160"/>
        <w:ind w:left="567" w:right="565"/>
        <w:jc w:val="center"/>
        <w:rPr>
          <w:rFonts w:ascii="GHEA Grapalat" w:hAnsi="GHEA Grapalat"/>
          <w:b/>
        </w:rPr>
      </w:pPr>
    </w:p>
    <w:p w14:paraId="1E911FF4" w14:textId="77777777" w:rsidR="00F139AD" w:rsidRPr="00B138F3" w:rsidRDefault="00F139AD" w:rsidP="00F139AD">
      <w:pPr>
        <w:widowControl w:val="0"/>
        <w:spacing w:after="160"/>
        <w:ind w:left="567" w:right="565"/>
        <w:jc w:val="center"/>
        <w:rPr>
          <w:rFonts w:ascii="GHEA Grapalat" w:hAnsi="GHEA Grapalat"/>
          <w:b/>
        </w:rPr>
      </w:pPr>
    </w:p>
    <w:p w14:paraId="40838312" w14:textId="77777777" w:rsidR="00F139AD" w:rsidRPr="00B138F3" w:rsidRDefault="00F139AD" w:rsidP="00F139AD">
      <w:pPr>
        <w:widowControl w:val="0"/>
        <w:spacing w:after="160"/>
        <w:ind w:left="567" w:right="565"/>
        <w:jc w:val="center"/>
        <w:rPr>
          <w:rFonts w:ascii="GHEA Grapalat" w:hAnsi="GHEA Grapalat"/>
          <w:b/>
        </w:rPr>
      </w:pPr>
    </w:p>
    <w:p w14:paraId="1048228F" w14:textId="77777777" w:rsidR="00F139AD" w:rsidRPr="00B138F3" w:rsidRDefault="00F139AD" w:rsidP="00F139AD">
      <w:pPr>
        <w:widowControl w:val="0"/>
        <w:spacing w:after="160"/>
        <w:ind w:left="567" w:right="565"/>
        <w:jc w:val="center"/>
        <w:rPr>
          <w:rFonts w:ascii="GHEA Grapalat" w:hAnsi="GHEA Grapalat"/>
          <w:b/>
        </w:rPr>
      </w:pPr>
    </w:p>
    <w:p w14:paraId="3A627355" w14:textId="77777777" w:rsidR="00F139AD" w:rsidRPr="00B138F3" w:rsidRDefault="00F139AD" w:rsidP="00F139AD">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6DEF643C" w14:textId="77777777" w:rsidR="00F139AD" w:rsidRPr="00B138F3" w:rsidRDefault="00F139AD" w:rsidP="00F139AD">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Pr="004E297F">
        <w:rPr>
          <w:rFonts w:ascii="GHEA Grapalat" w:hAnsi="GHEA Grapalat"/>
          <w:b/>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Pr>
          <w:rFonts w:ascii="GHEA Grapalat" w:hAnsi="GHEA Grapalat"/>
          <w:b/>
        </w:rPr>
        <w:t xml:space="preserve">   </w:t>
      </w:r>
      <w:r w:rsidRPr="00B138F3">
        <w:rPr>
          <w:rFonts w:ascii="GHEA Grapalat" w:hAnsi="GHEA Grapalat"/>
          <w:b/>
        </w:rPr>
        <w:t>"</w:t>
      </w:r>
      <w:r w:rsidRPr="00B138F3">
        <w:rPr>
          <w:rStyle w:val="af6"/>
          <w:rFonts w:ascii="GHEA Grapalat" w:hAnsi="GHEA Grapalat"/>
          <w:b/>
        </w:rPr>
        <w:footnoteReference w:customMarkFollows="1" w:id="21"/>
        <w:t>*</w:t>
      </w:r>
    </w:p>
    <w:p w14:paraId="13E54244" w14:textId="77777777" w:rsidR="00F139AD" w:rsidRPr="00EC1F84" w:rsidRDefault="00F139AD" w:rsidP="00F139AD">
      <w:pPr>
        <w:pStyle w:val="31"/>
        <w:widowControl w:val="0"/>
        <w:spacing w:after="160" w:line="240" w:lineRule="auto"/>
        <w:jc w:val="center"/>
        <w:rPr>
          <w:rFonts w:ascii="GHEA Grapalat" w:hAnsi="GHEA Grapalat"/>
          <w:sz w:val="24"/>
          <w:szCs w:val="24"/>
        </w:rPr>
      </w:pPr>
    </w:p>
    <w:p w14:paraId="5D2BF6E7" w14:textId="77777777" w:rsidR="00F139AD" w:rsidRPr="00B138F3" w:rsidRDefault="00F139AD" w:rsidP="00F139A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ABF1B4" w14:textId="77777777" w:rsidR="00F139AD" w:rsidRPr="00B138F3" w:rsidRDefault="00F139AD" w:rsidP="00F139AD">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316474E9" w14:textId="77777777" w:rsidR="00F139AD" w:rsidRPr="00B138F3" w:rsidRDefault="00F139AD" w:rsidP="00F139AD">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p>
    <w:p w14:paraId="75E5E57C" w14:textId="77777777" w:rsidR="00F139AD" w:rsidRPr="00B138F3" w:rsidRDefault="00F139AD" w:rsidP="00F139AD">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lang w:val="hy-AM"/>
        </w:rPr>
        <w:tab/>
      </w:r>
      <w:r w:rsidRPr="00B138F3">
        <w:rPr>
          <w:rStyle w:val="af5"/>
          <w:rFonts w:ascii="GHEA Grapalat" w:hAnsi="GHEA Grapalat"/>
          <w:sz w:val="18"/>
          <w:szCs w:val="18"/>
        </w:rPr>
        <w:t xml:space="preserve">                                                                            номер заключаемого договора</w:t>
      </w:r>
    </w:p>
    <w:p w14:paraId="0FA1B3E5" w14:textId="77777777" w:rsidR="00F139AD" w:rsidRPr="00B138F3" w:rsidRDefault="00F139AD" w:rsidP="00F139AD">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97F16C2" w14:textId="77777777" w:rsidR="00F139AD" w:rsidRPr="00B138F3" w:rsidRDefault="00F139AD" w:rsidP="00F139AD">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sz w:val="18"/>
          <w:szCs w:val="18"/>
        </w:rPr>
        <w:t xml:space="preserve">                                  наименование отобранного участника</w:t>
      </w:r>
      <w:r w:rsidRPr="00B138F3">
        <w:rPr>
          <w:rStyle w:val="af5"/>
          <w:rFonts w:ascii="GHEA Grapalat" w:hAnsi="GHEA Grapalat"/>
          <w:sz w:val="18"/>
          <w:szCs w:val="18"/>
          <w:lang w:val="hy-AM"/>
        </w:rPr>
        <w:tab/>
      </w:r>
    </w:p>
    <w:p w14:paraId="2B98DDA7"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lang w:val="hy-AM"/>
        </w:rPr>
        <w:tab/>
      </w:r>
      <w:r w:rsidRPr="00B138F3">
        <w:rPr>
          <w:rFonts w:eastAsiaTheme="minorHAnsi" w:cstheme="minorBidi"/>
        </w:rPr>
        <w:t xml:space="preserve"> </w:t>
      </w:r>
    </w:p>
    <w:p w14:paraId="227C2CF5" w14:textId="77777777" w:rsidR="00F139AD" w:rsidRPr="00B138F3" w:rsidRDefault="00F139AD" w:rsidP="00F139AD">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10D56BF4" w14:textId="77777777" w:rsidR="00F139AD" w:rsidRPr="00B138F3" w:rsidRDefault="00F139AD" w:rsidP="00F139AD">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669B24EA" w14:textId="77777777" w:rsidR="00F139AD" w:rsidRPr="00B138F3" w:rsidRDefault="00F139AD" w:rsidP="00F139A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68E40477"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E8C32CF"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385E00E"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 </w:t>
      </w:r>
      <w:r>
        <w:rPr>
          <w:rFonts w:ascii="GHEA Grapalat" w:eastAsiaTheme="minorHAnsi" w:hAnsi="GHEA Grapalat" w:cstheme="minorBidi"/>
          <w:sz w:val="18"/>
          <w:szCs w:val="18"/>
        </w:rPr>
        <w:t xml:space="preserve"> </w:t>
      </w:r>
    </w:p>
    <w:p w14:paraId="31F13D0C"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p>
    <w:p w14:paraId="0EBFC589"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E09D9E1"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AF88706"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7B60B570" w14:textId="77777777" w:rsidR="00F139AD" w:rsidRPr="00B138F3" w:rsidRDefault="00F139AD" w:rsidP="00F139AD">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Pr>
          <w:rFonts w:ascii="GHEA Grapalat" w:eastAsiaTheme="minorHAnsi" w:hAnsi="GHEA Grapalat" w:cstheme="minorBidi"/>
        </w:rPr>
        <w:t xml:space="preserve"> </w:t>
      </w:r>
      <w:r w:rsidRPr="00D27FCF">
        <w:rPr>
          <w:rStyle w:val="af5"/>
          <w:rFonts w:ascii="GHEA Grapalat" w:hAnsi="GHEA Grapalat"/>
          <w:highlight w:val="yellow"/>
          <w:lang w:val="hy-AM"/>
        </w:rPr>
        <w:t>900102462299</w:t>
      </w:r>
      <w:r w:rsidRPr="00B138F3">
        <w:rPr>
          <w:rFonts w:ascii="GHEA Grapalat" w:eastAsiaTheme="minorHAnsi" w:hAnsi="GHEA Grapalat" w:cstheme="minorBidi"/>
        </w:rPr>
        <w:t xml:space="preserve"> </w:t>
      </w:r>
      <w:r>
        <w:rPr>
          <w:rFonts w:ascii="GHEA Grapalat" w:eastAsiaTheme="minorHAnsi" w:hAnsi="GHEA Grapalat" w:cstheme="minorBidi"/>
        </w:rPr>
        <w:t xml:space="preserve"> </w:t>
      </w:r>
      <w:r w:rsidRPr="00B138F3">
        <w:rPr>
          <w:rFonts w:ascii="GHEA Grapalat" w:eastAsiaTheme="minorHAnsi" w:hAnsi="GHEA Grapalat" w:cstheme="minorBidi"/>
        </w:rPr>
        <w:t>бенефициара.</w:t>
      </w:r>
    </w:p>
    <w:p w14:paraId="481D75BC"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D3A8471" w14:textId="77777777" w:rsidR="00F139AD" w:rsidRPr="00B138F3" w:rsidRDefault="00F139AD" w:rsidP="00F139A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38F7A00B" w14:textId="77777777" w:rsidR="00F139AD" w:rsidRPr="00B138F3" w:rsidRDefault="00F139AD" w:rsidP="00F139AD">
      <w:pPr>
        <w:pStyle w:val="af4"/>
        <w:shd w:val="clear" w:color="auto" w:fill="FFFFFF"/>
        <w:spacing w:before="0" w:beforeAutospacing="0" w:after="0" w:afterAutospacing="0"/>
        <w:ind w:firstLine="375"/>
        <w:jc w:val="both"/>
        <w:rPr>
          <w:rStyle w:val="af5"/>
          <w:rFonts w:ascii="GHEA Grapalat" w:hAnsi="GHEA Grapalat"/>
          <w:b w:val="0"/>
          <w:bCs w:val="0"/>
        </w:rPr>
      </w:pPr>
    </w:p>
    <w:p w14:paraId="0EC39A4B"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102EFFD" w14:textId="77777777" w:rsidR="00F139AD" w:rsidRPr="002A2B6F" w:rsidRDefault="00F139AD" w:rsidP="00F139AD">
      <w:pPr>
        <w:pStyle w:val="af4"/>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68BD6DFC" w14:textId="77777777" w:rsidR="00F139AD" w:rsidRPr="002A2B6F" w:rsidRDefault="00F139AD" w:rsidP="00F139AD">
      <w:pPr>
        <w:pStyle w:val="af4"/>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номер заключаемого договара</w:t>
      </w:r>
    </w:p>
    <w:p w14:paraId="46315BC7" w14:textId="77777777" w:rsidR="00F139AD" w:rsidRPr="002A2B6F" w:rsidRDefault="00F139AD" w:rsidP="00F139AD">
      <w:pPr>
        <w:pStyle w:val="af4"/>
        <w:shd w:val="clear" w:color="auto" w:fill="FFFFFF"/>
        <w:ind w:firstLine="374"/>
        <w:contextualSpacing/>
        <w:jc w:val="both"/>
        <w:rPr>
          <w:rFonts w:ascii="GHEA Grapalat" w:eastAsiaTheme="minorHAnsi" w:hAnsi="GHEA Grapalat" w:cstheme="minorBidi"/>
        </w:rPr>
      </w:pPr>
    </w:p>
    <w:p w14:paraId="6E9AB091" w14:textId="77777777" w:rsidR="00F139AD" w:rsidRPr="002A2B6F" w:rsidRDefault="00F139AD" w:rsidP="00F139AD">
      <w:pPr>
        <w:pStyle w:val="af4"/>
        <w:shd w:val="clear" w:color="auto" w:fill="FFFFFF"/>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дня</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14:paraId="3F748B42" w14:textId="77777777" w:rsidR="00F139AD" w:rsidRPr="002A2B6F" w:rsidRDefault="00F139AD" w:rsidP="00F139AD">
      <w:pPr>
        <w:pStyle w:val="af4"/>
        <w:shd w:val="clear" w:color="auto" w:fill="FFFFFF"/>
        <w:contextualSpacing/>
        <w:jc w:val="both"/>
        <w:rPr>
          <w:rFonts w:ascii="GHEA Grapalat" w:eastAsiaTheme="minorHAnsi" w:hAnsi="GHEA Grapalat" w:cstheme="minorBidi"/>
          <w:sz w:val="18"/>
          <w:szCs w:val="18"/>
          <w:lang w:val="hy-AM"/>
        </w:rPr>
      </w:pPr>
    </w:p>
    <w:p w14:paraId="750F420F" w14:textId="77777777" w:rsidR="00F139AD" w:rsidRPr="002A2B6F" w:rsidRDefault="00F139AD" w:rsidP="00F139AD">
      <w:pPr>
        <w:pStyle w:val="af4"/>
        <w:shd w:val="clear" w:color="auto" w:fill="FFFFFF"/>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r w:rsidRPr="002A2B6F">
        <w:rPr>
          <w:rFonts w:ascii="GHEA Grapalat" w:eastAsiaTheme="minorHAnsi" w:hAnsi="GHEA Grapalat" w:cstheme="minorBidi"/>
          <w:sz w:val="16"/>
          <w:szCs w:val="16"/>
        </w:rPr>
        <w:t xml:space="preserve">ый </w:t>
      </w:r>
      <w:r w:rsidRPr="002A2B6F">
        <w:rPr>
          <w:rFonts w:ascii="GHEA Grapalat" w:eastAsiaTheme="minorHAnsi" w:hAnsi="GHEA Grapalat" w:cstheme="minorBidi"/>
          <w:sz w:val="16"/>
          <w:szCs w:val="16"/>
          <w:lang w:val="hy-AM"/>
        </w:rPr>
        <w:t>заключаемым договором</w:t>
      </w:r>
    </w:p>
    <w:p w14:paraId="6566268B" w14:textId="77777777" w:rsidR="00F139AD" w:rsidRPr="002A2B6F" w:rsidRDefault="00F139AD" w:rsidP="00F139AD">
      <w:pPr>
        <w:pStyle w:val="af4"/>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 выдающее гарантию,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w:t>
      </w:r>
      <w:r w:rsidRPr="002A2B6F">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14:paraId="1AE18E52" w14:textId="77777777" w:rsidR="00F139AD" w:rsidRPr="00B138F3" w:rsidRDefault="00F139AD" w:rsidP="00F139A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1DA1E0" w14:textId="77777777" w:rsidR="00F139AD" w:rsidRPr="00B138F3" w:rsidRDefault="00F139AD" w:rsidP="00F139A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DD7F028" w14:textId="77777777" w:rsidR="00F139AD" w:rsidRPr="00B138F3" w:rsidRDefault="00F139AD" w:rsidP="00F139A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572A57">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02509F2"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7FB537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0FBDF22C"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7"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050031B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7380080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1BFF5FE"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4CCCD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5B3D74"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C5173D1"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BD4E954"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p>
    <w:p w14:paraId="5207EB2B"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4D5BE8B"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6FB9FE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315C3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26ABB640"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rPr>
      </w:pPr>
    </w:p>
    <w:p w14:paraId="247B69ED"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D9B772D"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4037B72A"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347A9A7A"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E851A74" w14:textId="77777777" w:rsidR="00F139AD" w:rsidRPr="00B138F3" w:rsidRDefault="00F139AD" w:rsidP="00F139A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354AFB4"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2E564E1"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455BF96F" w14:textId="77777777" w:rsidR="00F139AD" w:rsidRPr="00230D36" w:rsidRDefault="00F139AD" w:rsidP="00F139AD">
      <w:pPr>
        <w:widowControl w:val="0"/>
        <w:spacing w:after="160"/>
        <w:rPr>
          <w:rFonts w:ascii="GHEA Grapalat" w:hAnsi="GHEA Grapalat"/>
          <w:b/>
        </w:rPr>
      </w:pPr>
    </w:p>
    <w:p w14:paraId="747CEE2A" w14:textId="77777777" w:rsidR="00F139AD" w:rsidRPr="00230D36" w:rsidRDefault="00F139AD" w:rsidP="00F139AD">
      <w:pPr>
        <w:widowControl w:val="0"/>
        <w:spacing w:after="160"/>
        <w:rPr>
          <w:rFonts w:ascii="GHEA Grapalat" w:hAnsi="GHEA Grapalat"/>
          <w:b/>
        </w:rPr>
      </w:pPr>
    </w:p>
    <w:p w14:paraId="77C9AF1A" w14:textId="77777777" w:rsidR="00F139AD" w:rsidRPr="00B138F3" w:rsidRDefault="00F139AD" w:rsidP="00F139AD">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F4F5D61" w14:textId="77777777" w:rsidR="00F139AD" w:rsidRPr="00B138F3" w:rsidRDefault="00F139AD" w:rsidP="00F139A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lastRenderedPageBreak/>
        <w:t>под кодом "</w:t>
      </w:r>
      <w:r w:rsidRPr="008A53CB">
        <w:rPr>
          <w:rFonts w:ascii="GHEA Grapalat" w:hAnsi="GHEA Grapalat"/>
          <w:b/>
          <w:sz w:val="24"/>
          <w:szCs w:val="24"/>
        </w:rPr>
        <w:t xml:space="preserve"> </w:t>
      </w:r>
      <w:r w:rsidRPr="00315C7C">
        <w:rPr>
          <w:rFonts w:ascii="GHEA Grapalat" w:hAnsi="GHEA Grapalat"/>
          <w:b/>
        </w:rPr>
        <w:t>АМХХ-БНАШШДШ-23/0</w:t>
      </w:r>
      <w:r w:rsidR="00D27FCF">
        <w:rPr>
          <w:rFonts w:ascii="GHEA Grapalat" w:hAnsi="GHEA Grapalat"/>
          <w:b/>
          <w:lang w:val="hy-AM"/>
        </w:rPr>
        <w:t>1</w:t>
      </w:r>
      <w:r>
        <w:rPr>
          <w:rFonts w:ascii="GHEA Grapalat" w:hAnsi="GHEA Grapalat"/>
          <w:lang w:val="hy-AM"/>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72BDF920" w14:textId="77777777" w:rsidR="00F139AD" w:rsidRPr="00B138F3" w:rsidRDefault="00F139AD" w:rsidP="00F139AD">
      <w:pPr>
        <w:widowControl w:val="0"/>
        <w:spacing w:after="160"/>
        <w:ind w:left="567" w:right="565"/>
        <w:jc w:val="center"/>
        <w:rPr>
          <w:rFonts w:ascii="GHEA Grapalat" w:hAnsi="GHEA Grapalat"/>
          <w:b/>
        </w:rPr>
      </w:pPr>
    </w:p>
    <w:p w14:paraId="7D0B24E0" w14:textId="77777777" w:rsidR="00F139AD" w:rsidRPr="00B138F3" w:rsidRDefault="00F139AD" w:rsidP="00F139A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F92A714" w14:textId="77777777" w:rsidR="00F139AD" w:rsidRPr="00B138F3" w:rsidRDefault="00F139AD" w:rsidP="00F139A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8206DED" w14:textId="77777777" w:rsidR="00F139AD" w:rsidRPr="00B138F3" w:rsidRDefault="00F139AD" w:rsidP="00F139AD">
      <w:pPr>
        <w:widowControl w:val="0"/>
        <w:spacing w:after="160"/>
        <w:ind w:left="567" w:right="565"/>
        <w:jc w:val="center"/>
        <w:rPr>
          <w:rFonts w:ascii="GHEA Grapalat" w:hAnsi="GHEA Grapalat"/>
          <w:b/>
        </w:rPr>
      </w:pPr>
    </w:p>
    <w:p w14:paraId="7F25F7C2" w14:textId="77777777" w:rsidR="00F139AD" w:rsidRPr="00B138F3" w:rsidRDefault="00F139AD" w:rsidP="00F139AD">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6E9EC56F" w14:textId="77777777" w:rsidR="00F139AD" w:rsidRPr="00B138F3" w:rsidRDefault="00F139AD" w:rsidP="00F139AD">
      <w:pPr>
        <w:pStyle w:val="af4"/>
        <w:shd w:val="clear" w:color="auto" w:fill="FFFFFF"/>
        <w:spacing w:before="0" w:beforeAutospacing="0" w:after="0" w:afterAutospacing="0"/>
        <w:jc w:val="both"/>
        <w:rPr>
          <w:rStyle w:val="af5"/>
          <w:rFonts w:ascii="GHEA Grapalat" w:hAnsi="GHEA Grapalat"/>
          <w:b w:val="0"/>
          <w:bCs w:val="0"/>
        </w:rPr>
      </w:pP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rPr>
        <w:t xml:space="preserve">      номер заключаемого договора</w:t>
      </w: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lang w:val="hy-AM"/>
        </w:rPr>
        <w:tab/>
      </w:r>
    </w:p>
    <w:p w14:paraId="5C092C2F" w14:textId="77777777" w:rsidR="00F139AD" w:rsidRPr="00B138F3" w:rsidRDefault="00F139AD" w:rsidP="00F139AD">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rPr>
        <w:t>____</w:t>
      </w:r>
      <w:r w:rsidRPr="00B138F3">
        <w:rPr>
          <w:rFonts w:eastAsiaTheme="minorHAnsi" w:cstheme="minorBidi"/>
        </w:rPr>
        <w:t xml:space="preserve">    </w:t>
      </w:r>
    </w:p>
    <w:p w14:paraId="66F0E076" w14:textId="77777777" w:rsidR="00F139AD" w:rsidRPr="00B138F3" w:rsidRDefault="00F139AD" w:rsidP="00F139AD">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rPr>
        <w:t>наименование заказчика</w:t>
      </w:r>
      <w:r w:rsidRPr="00B138F3">
        <w:rPr>
          <w:rStyle w:val="af5"/>
          <w:rFonts w:ascii="GHEA Grapalat" w:hAnsi="GHEA Grapalat"/>
        </w:rPr>
        <w:t xml:space="preserve">                                            наименование отобранного участника</w:t>
      </w:r>
    </w:p>
    <w:p w14:paraId="41E00375" w14:textId="77777777" w:rsidR="00F139AD" w:rsidRPr="00B138F3" w:rsidRDefault="00F139AD" w:rsidP="00F139AD">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rPr>
        <w:t xml:space="preserve">                                                                </w:t>
      </w:r>
      <w:r w:rsidRPr="00B138F3">
        <w:rPr>
          <w:rStyle w:val="af5"/>
          <w:rFonts w:ascii="GHEA Grapalat" w:hAnsi="GHEA Grapalat"/>
          <w:lang w:val="hy-AM"/>
        </w:rPr>
        <w:tab/>
      </w:r>
    </w:p>
    <w:p w14:paraId="49F16B42" w14:textId="77777777" w:rsidR="00F139AD" w:rsidRPr="00B138F3" w:rsidRDefault="00F139AD" w:rsidP="00F139AD">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DAC8EF4"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lang w:val="hy-AM"/>
        </w:rPr>
        <w:tab/>
      </w:r>
      <w:r w:rsidRPr="00B138F3">
        <w:rPr>
          <w:rStyle w:val="af5"/>
          <w:rFonts w:ascii="GHEA Grapalat" w:hAnsi="GHEA Grapalat"/>
          <w:lang w:val="hy-AM"/>
        </w:rPr>
        <w:tab/>
      </w:r>
      <w:r w:rsidRPr="00B138F3">
        <w:rPr>
          <w:rFonts w:eastAsiaTheme="minorHAnsi" w:cstheme="minorBidi"/>
        </w:rPr>
        <w:t xml:space="preserve"> </w:t>
      </w:r>
    </w:p>
    <w:p w14:paraId="6FF50785"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62E7433"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F2C9E2B"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p>
    <w:p w14:paraId="4DBCC910"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E7A44CD" w14:textId="77777777" w:rsidR="00F139AD" w:rsidRPr="00B138F3" w:rsidRDefault="00F139AD" w:rsidP="00F139A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3AE4C16"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0A992C7"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Pr>
          <w:rFonts w:ascii="GHEA Grapalat" w:eastAsiaTheme="minorHAnsi" w:hAnsi="GHEA Grapalat" w:cstheme="minorBidi"/>
        </w:rPr>
        <w:t xml:space="preserve"> </w:t>
      </w:r>
      <w:r w:rsidRPr="00D27FCF">
        <w:rPr>
          <w:rStyle w:val="af5"/>
          <w:rFonts w:ascii="GHEA Grapalat" w:hAnsi="GHEA Grapalat"/>
          <w:highlight w:val="yellow"/>
          <w:lang w:val="hy-AM"/>
        </w:rPr>
        <w:t>900102462299</w:t>
      </w:r>
      <w:r w:rsidRPr="00B37116">
        <w:rPr>
          <w:rFonts w:ascii="GHEA Grapalat" w:eastAsiaTheme="minorHAnsi" w:hAnsi="GHEA Grapalat" w:cstheme="minorBidi"/>
        </w:rPr>
        <w:t xml:space="preserve"> </w:t>
      </w:r>
      <w:r w:rsidRPr="00B138F3">
        <w:rPr>
          <w:rFonts w:ascii="GHEA Grapalat" w:eastAsiaTheme="minorHAnsi" w:hAnsi="GHEA Grapalat" w:cstheme="minorBidi"/>
        </w:rPr>
        <w:t>бенефициара.</w:t>
      </w:r>
    </w:p>
    <w:p w14:paraId="2470AB45" w14:textId="77777777" w:rsidR="00F139AD" w:rsidRPr="00B138F3" w:rsidRDefault="00F139AD" w:rsidP="00F139A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73AC7" w14:textId="77777777" w:rsidR="00F139AD" w:rsidRPr="00B138F3" w:rsidRDefault="00F139AD" w:rsidP="00F139A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4046AD6C" w14:textId="77777777" w:rsidR="00F139AD" w:rsidRPr="00B138F3" w:rsidRDefault="00F139AD" w:rsidP="00F139AD">
      <w:pPr>
        <w:pStyle w:val="af4"/>
        <w:shd w:val="clear" w:color="auto" w:fill="FFFFFF"/>
        <w:spacing w:before="0" w:beforeAutospacing="0" w:after="0" w:afterAutospacing="0"/>
        <w:ind w:firstLine="375"/>
        <w:jc w:val="both"/>
        <w:rPr>
          <w:rStyle w:val="af5"/>
          <w:rFonts w:ascii="GHEA Grapalat" w:hAnsi="GHEA Grapalat"/>
          <w:b w:val="0"/>
          <w:bCs w:val="0"/>
        </w:rPr>
      </w:pPr>
    </w:p>
    <w:p w14:paraId="7277ECDC"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DC6B1F3" w14:textId="77777777" w:rsidR="00F139AD" w:rsidRPr="00F00F71" w:rsidRDefault="00F139AD" w:rsidP="00F139AD">
      <w:pPr>
        <w:pStyle w:val="af4"/>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4AA5A532" w14:textId="77777777" w:rsidR="00F139AD" w:rsidRPr="00F00F71" w:rsidRDefault="00F139AD" w:rsidP="00F139AD">
      <w:pPr>
        <w:pStyle w:val="af4"/>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4FBF5AFC" w14:textId="77777777" w:rsidR="00F139AD" w:rsidRPr="00F00F71" w:rsidRDefault="00F139AD" w:rsidP="00F139AD">
      <w:pPr>
        <w:pStyle w:val="af4"/>
        <w:shd w:val="clear" w:color="auto" w:fill="FFFFFF"/>
        <w:ind w:firstLine="374"/>
        <w:contextualSpacing/>
        <w:jc w:val="both"/>
        <w:rPr>
          <w:rFonts w:ascii="GHEA Grapalat" w:eastAsiaTheme="minorHAnsi" w:hAnsi="GHEA Grapalat" w:cstheme="minorBidi"/>
        </w:rPr>
      </w:pPr>
    </w:p>
    <w:p w14:paraId="7B125DFE" w14:textId="77777777" w:rsidR="00F139AD" w:rsidRPr="00F00F71" w:rsidRDefault="00F139AD" w:rsidP="00F139AD">
      <w:pPr>
        <w:pStyle w:val="af4"/>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0AACE16C" w14:textId="77777777" w:rsidR="00F139AD" w:rsidRPr="00F00F71" w:rsidRDefault="00F139AD" w:rsidP="00F139AD">
      <w:pPr>
        <w:pStyle w:val="af4"/>
        <w:shd w:val="clear" w:color="auto" w:fill="FFFFFF"/>
        <w:contextualSpacing/>
        <w:jc w:val="both"/>
        <w:rPr>
          <w:rFonts w:ascii="GHEA Grapalat" w:eastAsiaTheme="minorHAnsi" w:hAnsi="GHEA Grapalat" w:cstheme="minorBidi"/>
          <w:sz w:val="18"/>
          <w:szCs w:val="18"/>
          <w:lang w:val="hy-AM"/>
        </w:rPr>
      </w:pPr>
    </w:p>
    <w:p w14:paraId="2550A15C" w14:textId="77777777" w:rsidR="00F139AD" w:rsidRPr="00F00F71" w:rsidRDefault="00F139AD" w:rsidP="00F139AD">
      <w:pPr>
        <w:pStyle w:val="af4"/>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214B17F2" w14:textId="77777777" w:rsidR="00F139AD" w:rsidRPr="00F00F71" w:rsidRDefault="00F139AD" w:rsidP="00F139AD">
      <w:pPr>
        <w:pStyle w:val="af4"/>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Pr="00F00F71">
        <w:rPr>
          <w:rFonts w:ascii="GHEA Grapalat" w:eastAsiaTheme="minorHAnsi" w:hAnsi="GHEA Grapalat" w:cstheme="minorBidi"/>
        </w:rPr>
        <w:lastRenderedPageBreak/>
        <w:t xml:space="preserve">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14:paraId="58E26A5E"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1176E9F"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7AFB6E66" w14:textId="77777777" w:rsidR="00F139AD" w:rsidRPr="00B138F3" w:rsidRDefault="00F139AD" w:rsidP="00F139A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AC73871" w14:textId="77777777" w:rsidR="00F139AD" w:rsidRPr="00B138F3" w:rsidRDefault="00F139AD" w:rsidP="00F139A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7CD0FF4"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0E9F9BA"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6B1E3899"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016E323B"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7B89C39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2186F8"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7443BAEC"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566E00D"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6AE375A"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48E4F5C"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p>
    <w:p w14:paraId="72876A30"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001B79C" w14:textId="77777777" w:rsidR="00F139AD" w:rsidRPr="00B138F3" w:rsidRDefault="00F139AD" w:rsidP="00F139A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EDC565"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8BA98D7"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rPr>
      </w:pPr>
    </w:p>
    <w:p w14:paraId="298678B4"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rPr>
      </w:pPr>
    </w:p>
    <w:p w14:paraId="26D149F7"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60F4187"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5251A5BE"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p>
    <w:p w14:paraId="215051BA" w14:textId="77777777" w:rsidR="00F139AD" w:rsidRPr="00B138F3" w:rsidRDefault="00F139AD" w:rsidP="00F139A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15C0F09" w14:textId="77777777" w:rsidR="00F139AD" w:rsidRPr="00B138F3" w:rsidRDefault="00F139AD" w:rsidP="00F139A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3B9842A" w14:textId="77777777" w:rsidR="00F139AD" w:rsidRPr="00B138F3" w:rsidRDefault="00F139AD" w:rsidP="00F139A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F102C6D" w14:textId="77777777" w:rsidR="00F139AD" w:rsidRPr="00777D5B" w:rsidRDefault="00F139AD" w:rsidP="00F139AD">
      <w:pPr>
        <w:widowControl w:val="0"/>
        <w:spacing w:after="160"/>
        <w:ind w:right="565"/>
        <w:rPr>
          <w:rFonts w:ascii="GHEA Grapalat" w:hAnsi="GHEA Grapalat"/>
          <w:b/>
          <w:color w:val="C00000"/>
          <w:lang w:val="hy-AM"/>
        </w:rPr>
      </w:pPr>
    </w:p>
    <w:p w14:paraId="0A854464" w14:textId="77777777" w:rsidR="00F139AD" w:rsidRPr="00777D5B" w:rsidRDefault="00F139AD" w:rsidP="00F139AD">
      <w:pPr>
        <w:widowControl w:val="0"/>
        <w:spacing w:after="160"/>
        <w:ind w:left="567" w:right="565"/>
        <w:jc w:val="center"/>
        <w:rPr>
          <w:rFonts w:ascii="GHEA Grapalat" w:hAnsi="GHEA Grapalat"/>
          <w:b/>
          <w:color w:val="C00000"/>
        </w:rPr>
      </w:pPr>
    </w:p>
    <w:p w14:paraId="359D6E4B" w14:textId="77777777" w:rsidR="00F139AD" w:rsidRPr="00B37116" w:rsidRDefault="00F139AD" w:rsidP="00F139AD">
      <w:pPr>
        <w:rPr>
          <w:rFonts w:ascii="GHEA Grapalat" w:hAnsi="GHEA Grapalat"/>
          <w:b/>
          <w:color w:val="C00000"/>
        </w:rPr>
      </w:pPr>
      <w:r w:rsidRPr="00777D5B">
        <w:rPr>
          <w:rFonts w:ascii="GHEA Grapalat" w:hAnsi="GHEA Grapalat"/>
          <w:b/>
          <w:color w:val="C00000"/>
        </w:rPr>
        <w:br w:type="page"/>
      </w:r>
    </w:p>
    <w:p w14:paraId="739D1566" w14:textId="77777777" w:rsidR="00F139AD" w:rsidRPr="009F3DC7" w:rsidRDefault="00F139AD" w:rsidP="00F139AD">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Pr>
          <w:rFonts w:ascii="GHEA Grapalat" w:hAnsi="GHEA Grapalat"/>
          <w:b/>
          <w:sz w:val="24"/>
          <w:szCs w:val="24"/>
        </w:rPr>
        <w:t>7</w:t>
      </w:r>
      <w:r>
        <w:rPr>
          <w:rStyle w:val="af6"/>
          <w:rFonts w:ascii="GHEA Grapalat" w:hAnsi="GHEA Grapalat" w:cs="Sylfaen"/>
          <w:b/>
          <w:sz w:val="24"/>
          <w:szCs w:val="24"/>
        </w:rPr>
        <w:footnoteReference w:customMarkFollows="1" w:id="23"/>
        <w:t>26</w:t>
      </w:r>
    </w:p>
    <w:p w14:paraId="6C4AE84E" w14:textId="77777777" w:rsidR="00F139AD" w:rsidRPr="00FA6464" w:rsidRDefault="00F139AD" w:rsidP="00F139AD">
      <w:pPr>
        <w:jc w:val="right"/>
        <w:rPr>
          <w:rFonts w:ascii="GHEA Grapalat" w:hAnsi="GHEA Grapalat"/>
          <w:b/>
        </w:rPr>
      </w:pPr>
      <w:r w:rsidRPr="001439BD">
        <w:rPr>
          <w:rFonts w:ascii="GHEA Grapalat" w:hAnsi="GHEA Grapalat"/>
          <w:b/>
        </w:rPr>
        <w:t>к Приглашению на открытый конкурс</w:t>
      </w:r>
    </w:p>
    <w:p w14:paraId="10BEFB17" w14:textId="77777777" w:rsidR="00F139AD" w:rsidRPr="009044F1" w:rsidRDefault="00F139AD" w:rsidP="00F139AD">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Pr="00315C7C">
        <w:rPr>
          <w:rFonts w:ascii="GHEA Grapalat" w:hAnsi="GHEA Grapalat"/>
          <w:b/>
        </w:rPr>
        <w:t>АМХХ-БНАШШДШ-23/0</w:t>
      </w:r>
      <w:r w:rsidR="00D27FCF">
        <w:rPr>
          <w:rFonts w:ascii="GHEA Grapalat" w:hAnsi="GHEA Grapalat"/>
          <w:lang w:val="hy-AM"/>
        </w:rPr>
        <w:t>1</w:t>
      </w:r>
      <w:r>
        <w:rPr>
          <w:rFonts w:ascii="GHEA Grapalat" w:hAnsi="GHEA Grapalat"/>
          <w:lang w:val="hy-AM"/>
        </w:rPr>
        <w:t xml:space="preserve"> </w:t>
      </w:r>
      <w:r w:rsidRPr="003B1893">
        <w:rPr>
          <w:rFonts w:ascii="GHEA Grapalat" w:hAnsi="GHEA Grapalat"/>
          <w:b/>
          <w:sz w:val="24"/>
          <w:szCs w:val="24"/>
        </w:rPr>
        <w:t>"</w:t>
      </w:r>
    </w:p>
    <w:p w14:paraId="09B3537C" w14:textId="77777777" w:rsidR="00F139AD" w:rsidRPr="009F3DC7" w:rsidRDefault="00F139AD" w:rsidP="00F139AD">
      <w:pPr>
        <w:widowControl w:val="0"/>
        <w:tabs>
          <w:tab w:val="left" w:pos="2268"/>
        </w:tabs>
        <w:spacing w:after="160" w:line="360" w:lineRule="auto"/>
        <w:ind w:firstLine="567"/>
        <w:jc w:val="right"/>
        <w:rPr>
          <w:rFonts w:ascii="GHEA Grapalat" w:hAnsi="GHEA Grapalat"/>
        </w:rPr>
      </w:pPr>
    </w:p>
    <w:p w14:paraId="3F968361" w14:textId="77777777" w:rsidR="00F139AD" w:rsidRPr="00672161" w:rsidRDefault="00D27FCF" w:rsidP="00F139AD">
      <w:pPr>
        <w:widowControl w:val="0"/>
        <w:spacing w:after="160" w:line="360" w:lineRule="auto"/>
        <w:ind w:firstLine="567"/>
        <w:jc w:val="center"/>
        <w:rPr>
          <w:rFonts w:ascii="GHEA Grapalat" w:hAnsi="GHEA Grapalat"/>
          <w:b/>
        </w:rPr>
      </w:pPr>
      <w:r w:rsidRPr="00D27FCF">
        <w:rPr>
          <w:rFonts w:ascii="GHEA Grapalat" w:hAnsi="GHEA Grapalat"/>
          <w:b/>
        </w:rPr>
        <w:t xml:space="preserve">ВЫПОЛНЕНИЕ РАБОТ ПО СТРОИТЕЛЬСТВУ БЫТОВЫХ ОРОСИТЕЛЬНЫХ ВОДОПРОВОДОВ ДЛЯ НУЖД ХОЙСКОЙ ОБЩИНЫ ИСТОРИЯ </w:t>
      </w:r>
      <w:r w:rsidR="00F139AD">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F139AD" w14:paraId="38AF1EF4" w14:textId="77777777" w:rsidTr="000B1DC3">
        <w:tc>
          <w:tcPr>
            <w:tcW w:w="4503" w:type="dxa"/>
          </w:tcPr>
          <w:p w14:paraId="0C3AF715" w14:textId="77777777" w:rsidR="00F139AD" w:rsidRPr="0048136F" w:rsidRDefault="00F139AD" w:rsidP="000B1DC3">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4D25A81C" w14:textId="77777777" w:rsidR="00F139AD" w:rsidRPr="0048136F" w:rsidRDefault="00F139AD" w:rsidP="000B1DC3">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314335E2" w14:textId="77777777" w:rsidR="00F139AD" w:rsidRPr="009F3DC7" w:rsidRDefault="00F139AD" w:rsidP="00F139AD">
      <w:pPr>
        <w:widowControl w:val="0"/>
        <w:spacing w:after="160" w:line="360" w:lineRule="auto"/>
        <w:ind w:firstLine="567"/>
        <w:jc w:val="both"/>
        <w:rPr>
          <w:rFonts w:ascii="GHEA Grapalat" w:hAnsi="GHEA Grapalat"/>
        </w:rPr>
      </w:pPr>
    </w:p>
    <w:p w14:paraId="7A76DE43" w14:textId="77777777" w:rsidR="00F139AD" w:rsidRPr="009F3DC7" w:rsidRDefault="00F139AD" w:rsidP="00F139AD">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3D39B543" w14:textId="77777777" w:rsidR="00F139AD" w:rsidRPr="009F3DC7" w:rsidRDefault="00F139AD" w:rsidP="00F139AD">
      <w:pPr>
        <w:widowControl w:val="0"/>
        <w:spacing w:after="160" w:line="360" w:lineRule="auto"/>
        <w:ind w:firstLine="567"/>
        <w:jc w:val="both"/>
        <w:rPr>
          <w:rFonts w:ascii="GHEA Grapalat" w:hAnsi="GHEA Grapalat"/>
          <w:b/>
        </w:rPr>
      </w:pPr>
    </w:p>
    <w:p w14:paraId="69EBAE2B" w14:textId="77777777" w:rsidR="00F139AD" w:rsidRPr="009F3DC7" w:rsidRDefault="00F139AD" w:rsidP="00F139AD">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18597DE" w14:textId="77777777" w:rsidR="00F139AD" w:rsidRPr="00D64F66" w:rsidRDefault="00F139AD" w:rsidP="00F139AD">
      <w:pPr>
        <w:ind w:firstLine="708"/>
        <w:jc w:val="both"/>
        <w:rPr>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договор),</w:t>
      </w:r>
      <w:r w:rsidRPr="00D64F66">
        <w:rPr>
          <w:rFonts w:ascii="GHEA Grapalat" w:hAnsi="GHEA Grapalat"/>
        </w:rPr>
        <w:t xml:space="preserve"> </w:t>
      </w:r>
      <w:r>
        <w:rPr>
          <w:rFonts w:ascii="GHEA Grapalat" w:hAnsi="GHEA Grapalat"/>
        </w:rPr>
        <w:t>приобретения</w:t>
      </w:r>
      <w:r w:rsidRPr="003D336C">
        <w:rPr>
          <w:rFonts w:ascii="GHEA Grapalat" w:hAnsi="GHEA Grapalat"/>
        </w:rPr>
        <w:t xml:space="preserve"> работ по асфальтированию для нужд общины Абовян</w:t>
      </w:r>
      <w:r w:rsidRPr="009F3DC7">
        <w:rPr>
          <w:rFonts w:ascii="GHEA Grapalat" w:hAnsi="GHEA Grapalat"/>
        </w:rPr>
        <w:t xml:space="preserve"> (далее — работа), а Заказчик обязуется принимать выполненную работу и платить за нее.</w:t>
      </w:r>
    </w:p>
    <w:p w14:paraId="4D1FD6DF" w14:textId="77777777" w:rsidR="00F139AD" w:rsidRPr="009F3DC7" w:rsidRDefault="00F139AD" w:rsidP="00F139AD">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Pr="00E55C63">
        <w:rPr>
          <w:rFonts w:ascii="GHEA Grapalat" w:hAnsi="GHEA Grapalat"/>
        </w:rPr>
        <w:t xml:space="preserve"> Подрядчиком </w:t>
      </w:r>
      <w:r w:rsidRPr="009F3DC7">
        <w:rPr>
          <w:rFonts w:ascii="GHEA Grapalat" w:hAnsi="GHEA Grapalat"/>
        </w:rPr>
        <w:t xml:space="preserve"> в соответствии с </w:t>
      </w:r>
      <w:r w:rsidRPr="00C53219">
        <w:rPr>
          <w:rFonts w:ascii="GHEA Grapalat" w:hAnsi="GHEA Grapalat"/>
        </w:rPr>
        <w:t>градостроительной нормативно-технической и утвержденной</w:t>
      </w:r>
      <w:r>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Pr="00E55C63">
        <w:rPr>
          <w:rFonts w:ascii="GHEA Grapalat" w:hAnsi="GHEA Grapalat"/>
        </w:rPr>
        <w:t xml:space="preserve">настоящего </w:t>
      </w:r>
      <w:r w:rsidRPr="009F3DC7">
        <w:rPr>
          <w:rFonts w:ascii="GHEA Grapalat" w:hAnsi="GHEA Grapalat"/>
        </w:rPr>
        <w:t xml:space="preserve">договора </w:t>
      </w:r>
      <w:r w:rsidRPr="00BD3389">
        <w:rPr>
          <w:rFonts w:ascii="GHEA Grapalat" w:hAnsi="GHEA Grapalat"/>
        </w:rPr>
        <w:t>объемной ведомостью-сметой</w:t>
      </w:r>
      <w:r w:rsidRPr="009F3DC7">
        <w:rPr>
          <w:rFonts w:ascii="GHEA Grapalat" w:hAnsi="GHEA Grapalat"/>
        </w:rPr>
        <w:t>.</w:t>
      </w:r>
    </w:p>
    <w:p w14:paraId="5982FDD4" w14:textId="77777777" w:rsidR="00F139AD" w:rsidRPr="00AD1F9B" w:rsidRDefault="00F139AD" w:rsidP="00F139AD">
      <w:pPr>
        <w:pStyle w:val="HTML"/>
        <w:shd w:val="clear" w:color="auto" w:fill="F8F9FA"/>
        <w:rPr>
          <w:rFonts w:ascii="GHEA Grapalat" w:hAnsi="GHEA Grapalat" w:cs="Times New Roman"/>
          <w:sz w:val="24"/>
          <w:szCs w:val="24"/>
          <w:lang w:bidi="ru-RU"/>
        </w:rPr>
      </w:pPr>
      <w:r w:rsidRPr="009F3DC7">
        <w:rPr>
          <w:rFonts w:ascii="GHEA Grapalat" w:hAnsi="GHEA Grapalat"/>
        </w:rPr>
        <w:t>1.</w:t>
      </w:r>
      <w:r>
        <w:rPr>
          <w:rFonts w:ascii="GHEA Grapalat" w:hAnsi="GHEA Grapalat"/>
        </w:rPr>
        <w:t>3.</w:t>
      </w:r>
      <w:r w:rsidRPr="000A3450">
        <w:rPr>
          <w:rFonts w:ascii="GHEA Grapalat" w:hAnsi="GHEA Grapalat"/>
          <w:spacing w:val="6"/>
        </w:rPr>
        <w:tab/>
      </w:r>
      <w:r w:rsidRPr="00671FB0">
        <w:rPr>
          <w:rFonts w:ascii="GHEA Grapalat" w:hAnsi="GHEA Grapalat" w:cs="Times New Roman"/>
          <w:sz w:val="24"/>
          <w:szCs w:val="24"/>
          <w:lang w:bidi="ru-RU"/>
        </w:rPr>
        <w:t>Предусмотренные договором работы начинаются после вступления</w:t>
      </w:r>
      <w:r w:rsidRPr="00671FB0">
        <w:rPr>
          <w:rFonts w:ascii="Calibri" w:hAnsi="Calibri" w:cs="Calibri"/>
          <w:sz w:val="24"/>
          <w:szCs w:val="24"/>
          <w:lang w:bidi="ru-RU"/>
        </w:rPr>
        <w:t> </w:t>
      </w:r>
      <w:r w:rsidRPr="00671FB0">
        <w:rPr>
          <w:rFonts w:ascii="GHEA Grapalat" w:hAnsi="GHEA Grapalat" w:cs="Times New Roman"/>
          <w:sz w:val="24"/>
          <w:szCs w:val="24"/>
          <w:lang w:bidi="ru-RU"/>
        </w:rPr>
        <w:t xml:space="preserve">договора в силу и устанавливается следующий срок выполнения: </w:t>
      </w:r>
      <w:r w:rsidRPr="00D27FCF">
        <w:rPr>
          <w:rFonts w:ascii="GHEA Grapalat" w:hAnsi="GHEA Grapalat" w:cs="Times New Roman"/>
          <w:sz w:val="24"/>
          <w:szCs w:val="24"/>
          <w:lang w:bidi="ru-RU"/>
        </w:rPr>
        <w:t>согласно</w:t>
      </w:r>
      <w:r w:rsidR="00D27FCF">
        <w:rPr>
          <w:rFonts w:ascii="GHEA Grapalat" w:hAnsi="GHEA Grapalat" w:cs="Times New Roman"/>
          <w:sz w:val="24"/>
          <w:szCs w:val="24"/>
          <w:lang w:bidi="ru-RU"/>
        </w:rPr>
        <w:t xml:space="preserve"> приложению 25․12․2026</w:t>
      </w:r>
    </w:p>
    <w:p w14:paraId="11509F89"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 xml:space="preserve">Сроки выполнения предусмотренных договором отдельных видов работ, этапов и объемов </w:t>
      </w:r>
      <w:r w:rsidRPr="006458AE">
        <w:rPr>
          <w:rFonts w:ascii="GHEA Grapalat" w:hAnsi="GHEA Grapalat"/>
        </w:rPr>
        <w:t>установлены календарным графиком, представленным в Приложении 2 к настоящему Договору</w:t>
      </w:r>
      <w:r>
        <w:rPr>
          <w:rFonts w:ascii="GHEA Grapalat" w:hAnsi="GHEA Grapalat"/>
        </w:rPr>
        <w:t>.</w:t>
      </w:r>
    </w:p>
    <w:p w14:paraId="5D05055D"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p>
    <w:p w14:paraId="24AB9C46" w14:textId="77777777" w:rsidR="00F139AD" w:rsidRPr="009F3DC7" w:rsidRDefault="00F139AD" w:rsidP="00F139AD">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6696FAF3" w14:textId="77777777" w:rsidR="00F139AD" w:rsidRPr="009F3DC7" w:rsidRDefault="00F139AD" w:rsidP="00F139AD">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Pr="006458AE">
        <w:rPr>
          <w:rFonts w:ascii="GHEA Grapalat" w:hAnsi="GHEA Grapalat"/>
        </w:rPr>
        <w:t>трудо</w:t>
      </w:r>
      <w:r w:rsidRPr="00F575C1">
        <w:rPr>
          <w:rFonts w:ascii="GHEA Grapalat" w:hAnsi="GHEA Grapalat"/>
        </w:rPr>
        <w:t xml:space="preserve">вым и </w:t>
      </w:r>
      <w:r w:rsidRPr="006458AE">
        <w:rPr>
          <w:rFonts w:ascii="GHEA Grapalat" w:hAnsi="GHEA Grapalat"/>
        </w:rPr>
        <w:t>техническим ресурсом</w:t>
      </w:r>
      <w:r w:rsidRPr="00F575C1">
        <w:rPr>
          <w:rFonts w:ascii="GHEA Grapalat" w:hAnsi="GHEA Grapalat"/>
        </w:rPr>
        <w:t>,</w:t>
      </w:r>
      <w:r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49262E18" w14:textId="77777777" w:rsidR="00F139AD" w:rsidRPr="009F3DC7" w:rsidRDefault="00F139AD" w:rsidP="00F139AD">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58C3252F" w14:textId="77777777" w:rsidR="00F139AD" w:rsidRPr="009F3DC7" w:rsidRDefault="00F139AD" w:rsidP="00F139AD">
      <w:pPr>
        <w:widowControl w:val="0"/>
        <w:tabs>
          <w:tab w:val="left" w:pos="1276"/>
        </w:tabs>
        <w:spacing w:after="160" w:line="360" w:lineRule="auto"/>
        <w:ind w:firstLine="567"/>
        <w:jc w:val="center"/>
        <w:rPr>
          <w:rFonts w:ascii="GHEA Grapalat" w:hAnsi="GHEA Grapalat"/>
          <w:b/>
          <w:i/>
        </w:rPr>
      </w:pPr>
    </w:p>
    <w:p w14:paraId="51766D71" w14:textId="77777777" w:rsidR="00F139AD" w:rsidRPr="009F3DC7" w:rsidRDefault="00F139AD" w:rsidP="00F139AD">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7515B12" w14:textId="77777777" w:rsidR="00F139AD" w:rsidRPr="009F3DC7" w:rsidRDefault="00F139AD" w:rsidP="00F139AD">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171FA545"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41418D7"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209C29B"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B7B6742"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8353C99"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D62A076"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1BB29168"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2C8101A6"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6C28FFFD"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7BF18012"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7ACB39C8" w14:textId="77777777" w:rsidR="00F139AD" w:rsidRPr="009F3DC7" w:rsidRDefault="00F139AD" w:rsidP="00F139AD">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6174A89D" w14:textId="77777777" w:rsidR="00F139AD" w:rsidRDefault="00F139AD" w:rsidP="00F139AD">
      <w:pPr>
        <w:rPr>
          <w:rFonts w:ascii="GHEA Grapalat" w:hAnsi="GHEA Grapalat"/>
          <w:b/>
        </w:rPr>
      </w:pPr>
      <w:r>
        <w:rPr>
          <w:rFonts w:ascii="GHEA Grapalat" w:hAnsi="GHEA Grapalat"/>
          <w:b/>
        </w:rPr>
        <w:br w:type="page"/>
      </w:r>
    </w:p>
    <w:p w14:paraId="53756BB8" w14:textId="77777777" w:rsidR="00F139AD" w:rsidRPr="009F3DC7" w:rsidRDefault="00F139AD" w:rsidP="00F139AD">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5AB26622" w14:textId="77777777" w:rsidR="00F139AD" w:rsidRPr="009F3DC7" w:rsidRDefault="00F139AD" w:rsidP="00F139AD">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0904FC99"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1F5B2FAF"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8410599" w14:textId="77777777" w:rsidR="00F139AD" w:rsidRPr="009F3DC7" w:rsidRDefault="00F139AD" w:rsidP="00F139AD">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41807AD3" w14:textId="77777777" w:rsidR="00F139AD" w:rsidRPr="009F3DC7" w:rsidRDefault="00F139AD" w:rsidP="00F139AD">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8F4CBFD"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24292DB" w14:textId="77777777" w:rsidR="00F139AD" w:rsidRPr="009F3DC7" w:rsidRDefault="00F139AD" w:rsidP="00F139AD">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F08D5C5" w14:textId="77777777" w:rsidR="00F139AD" w:rsidRPr="009F3DC7" w:rsidRDefault="00F139AD" w:rsidP="00F139AD">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00FDA3DD" w14:textId="77777777" w:rsidR="00F139AD" w:rsidRPr="00124BE9"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Pr="007A7D44">
        <w:rPr>
          <w:rFonts w:ascii="GHEA Grapalat" w:hAnsi="GHEA Grapalat"/>
        </w:rPr>
        <w:t>тр</w:t>
      </w:r>
      <w:r>
        <w:rPr>
          <w:rFonts w:ascii="GHEA Grapalat" w:hAnsi="GHEA Grapalat"/>
        </w:rPr>
        <w:t>у</w:t>
      </w:r>
      <w:r w:rsidRPr="007A7D44">
        <w:rPr>
          <w:rFonts w:ascii="GHEA Grapalat" w:hAnsi="GHEA Grapalat"/>
        </w:rPr>
        <w:t>довым и техническим ресурсом</w:t>
      </w:r>
      <w:r w:rsidRPr="009F3DC7">
        <w:rPr>
          <w:rFonts w:ascii="GHEA Grapalat" w:hAnsi="GHEA Grapalat"/>
        </w:rPr>
        <w:t xml:space="preserve">, а также </w:t>
      </w:r>
      <w:r w:rsidRPr="007A7D44">
        <w:rPr>
          <w:rFonts w:ascii="GHEA Grapalat" w:hAnsi="GHEA Grapalat"/>
        </w:rPr>
        <w:t>строительным</w:t>
      </w:r>
      <w:r>
        <w:rPr>
          <w:rFonts w:ascii="GHEA Grapalat" w:hAnsi="GHEA Grapalat"/>
        </w:rPr>
        <w:t>и</w:t>
      </w:r>
      <w:r w:rsidRPr="009F3DC7">
        <w:rPr>
          <w:rFonts w:ascii="GHEA Grapalat" w:hAnsi="GHEA Grapalat"/>
        </w:rPr>
        <w:t xml:space="preserve"> материалами</w:t>
      </w:r>
      <w:r w:rsidRPr="007A7D44">
        <w:rPr>
          <w:rFonts w:ascii="GHEA Grapalat" w:hAnsi="GHEA Grapalat"/>
        </w:rPr>
        <w:t>, средствами</w:t>
      </w:r>
      <w:r w:rsidRPr="009F3DC7">
        <w:rPr>
          <w:rFonts w:ascii="GHEA Grapalat" w:hAnsi="GHEA Grapalat"/>
        </w:rPr>
        <w:t xml:space="preserve"> и в надлежащем качестве</w:t>
      </w:r>
      <w:r w:rsidRPr="007A7D44">
        <w:rPr>
          <w:rFonts w:ascii="GHEA Grapalat" w:hAnsi="GHEA Grapalat"/>
        </w:rPr>
        <w:t xml:space="preserve"> </w:t>
      </w:r>
      <w:r w:rsidRPr="0061787C">
        <w:rPr>
          <w:rFonts w:ascii="GHEA Grapalat" w:hAnsi="GHEA Grapalat"/>
        </w:rPr>
        <w:t xml:space="preserve">в соответствии с проектом и </w:t>
      </w:r>
      <w:r>
        <w:rPr>
          <w:rFonts w:ascii="GHEA Grapalat" w:hAnsi="GHEA Grapalat"/>
        </w:rPr>
        <w:t xml:space="preserve">ведомостью </w:t>
      </w:r>
      <w:r w:rsidRPr="007A7D44">
        <w:rPr>
          <w:rFonts w:ascii="GHEA Grapalat" w:hAnsi="GHEA Grapalat"/>
        </w:rPr>
        <w:t>объемов.</w:t>
      </w:r>
    </w:p>
    <w:p w14:paraId="1D83F8BB" w14:textId="77777777" w:rsidR="00F139AD" w:rsidRPr="00124BE9" w:rsidRDefault="00F139AD" w:rsidP="00F139AD">
      <w:pPr>
        <w:widowControl w:val="0"/>
        <w:tabs>
          <w:tab w:val="left" w:pos="1276"/>
        </w:tabs>
        <w:spacing w:after="160" w:line="360" w:lineRule="auto"/>
        <w:ind w:firstLine="567"/>
        <w:jc w:val="both"/>
        <w:rPr>
          <w:rFonts w:ascii="GHEA Grapalat" w:hAnsi="GHEA Grapalat" w:cs="Times Armenian"/>
        </w:rPr>
      </w:pPr>
    </w:p>
    <w:p w14:paraId="6AE9CE30" w14:textId="77777777" w:rsidR="00F139AD" w:rsidRPr="00A8246A"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697EBE1" w14:textId="77777777" w:rsidR="00F139AD" w:rsidRPr="00E560CB" w:rsidDel="00861101" w:rsidRDefault="00F139AD" w:rsidP="00F139AD">
      <w:pPr>
        <w:widowControl w:val="0"/>
        <w:tabs>
          <w:tab w:val="left" w:pos="1276"/>
        </w:tabs>
        <w:spacing w:after="160" w:line="360" w:lineRule="auto"/>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2D40F047"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2F4EAFF5" w14:textId="77777777" w:rsidR="00F139AD" w:rsidRPr="009F3DC7" w:rsidRDefault="00F139AD" w:rsidP="00F139AD">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78C10D83"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1304DAF"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5520E60D"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6A265264" w14:textId="77777777" w:rsidR="00F139AD" w:rsidRPr="00D27FCF" w:rsidRDefault="00D27FCF" w:rsidP="00F139AD">
      <w:pPr>
        <w:widowControl w:val="0"/>
        <w:tabs>
          <w:tab w:val="left" w:pos="1418"/>
        </w:tabs>
        <w:spacing w:after="160" w:line="360" w:lineRule="auto"/>
        <w:ind w:firstLine="567"/>
        <w:jc w:val="both"/>
        <w:rPr>
          <w:rFonts w:ascii="GHEA Grapalat" w:hAnsi="GHEA Grapalat"/>
          <w:b/>
        </w:rPr>
      </w:pPr>
      <w:r w:rsidRPr="00D27FCF">
        <w:rPr>
          <w:rFonts w:ascii="GHEA Grapalat" w:hAnsi="GHEA Grapalat"/>
          <w:b/>
        </w:rPr>
        <w:t xml:space="preserve">3.4.9 Договором определен гарантийный срок 3 (три) года со дня, </w:t>
      </w:r>
      <w:r w:rsidRPr="00D27FCF">
        <w:rPr>
          <w:rFonts w:ascii="GHEA Grapalat" w:hAnsi="GHEA Grapalat"/>
          <w:b/>
        </w:rPr>
        <w:lastRenderedPageBreak/>
        <w:t xml:space="preserve">следующего за днем </w:t>
      </w:r>
      <w:r w:rsidRPr="00D27FCF">
        <w:rPr>
          <w:rFonts w:ascii="Cambria Math" w:hAnsi="Cambria Math" w:cs="Cambria Math"/>
          <w:b/>
        </w:rPr>
        <w:t>​​</w:t>
      </w:r>
      <w:r w:rsidRPr="00D27FCF">
        <w:rPr>
          <w:rFonts w:ascii="GHEA Grapalat" w:hAnsi="GHEA Grapalat" w:cs="GHEA Grapalat"/>
          <w:b/>
        </w:rPr>
        <w:t>приемки</w:t>
      </w:r>
      <w:r w:rsidRPr="00D27FCF">
        <w:rPr>
          <w:rFonts w:ascii="GHEA Grapalat" w:hAnsi="GHEA Grapalat"/>
          <w:b/>
        </w:rPr>
        <w:t xml:space="preserve"> </w:t>
      </w:r>
      <w:r w:rsidRPr="00D27FCF">
        <w:rPr>
          <w:rFonts w:ascii="GHEA Grapalat" w:hAnsi="GHEA Grapalat" w:cs="GHEA Grapalat"/>
          <w:b/>
        </w:rPr>
        <w:t>Работы</w:t>
      </w:r>
      <w:r w:rsidRPr="00D27FCF">
        <w:rPr>
          <w:rFonts w:ascii="GHEA Grapalat" w:hAnsi="GHEA Grapalat"/>
          <w:b/>
        </w:rPr>
        <w:t xml:space="preserve"> </w:t>
      </w:r>
      <w:r w:rsidRPr="00D27FCF">
        <w:rPr>
          <w:rFonts w:ascii="GHEA Grapalat" w:hAnsi="GHEA Grapalat" w:cs="GHEA Grapalat"/>
          <w:b/>
        </w:rPr>
        <w:t>Заказчиком</w:t>
      </w:r>
      <w:r w:rsidRPr="00D27FCF">
        <w:rPr>
          <w:rFonts w:ascii="GHEA Grapalat" w:hAnsi="GHEA Grapalat"/>
          <w:b/>
        </w:rPr>
        <w:t xml:space="preserve">. </w:t>
      </w:r>
      <w:r w:rsidRPr="00D27FCF">
        <w:rPr>
          <w:rFonts w:ascii="GHEA Grapalat" w:hAnsi="GHEA Grapalat" w:cs="GHEA Grapalat"/>
          <w:b/>
        </w:rPr>
        <w:t>Если</w:t>
      </w:r>
      <w:r w:rsidRPr="00D27FCF">
        <w:rPr>
          <w:rFonts w:ascii="GHEA Grapalat" w:hAnsi="GHEA Grapalat"/>
          <w:b/>
        </w:rPr>
        <w:t xml:space="preserve"> </w:t>
      </w:r>
      <w:r w:rsidRPr="00D27FCF">
        <w:rPr>
          <w:rFonts w:ascii="GHEA Grapalat" w:hAnsi="GHEA Grapalat" w:cs="GHEA Grapalat"/>
          <w:b/>
        </w:rPr>
        <w:t>в</w:t>
      </w:r>
      <w:r w:rsidRPr="00D27FCF">
        <w:rPr>
          <w:rFonts w:ascii="GHEA Grapalat" w:hAnsi="GHEA Grapalat"/>
          <w:b/>
        </w:rPr>
        <w:t xml:space="preserve"> </w:t>
      </w:r>
      <w:r w:rsidRPr="00D27FCF">
        <w:rPr>
          <w:rFonts w:ascii="GHEA Grapalat" w:hAnsi="GHEA Grapalat" w:cs="GHEA Grapalat"/>
          <w:b/>
        </w:rPr>
        <w:t>течение</w:t>
      </w:r>
      <w:r w:rsidRPr="00D27FCF">
        <w:rPr>
          <w:rFonts w:ascii="GHEA Grapalat" w:hAnsi="GHEA Grapalat"/>
          <w:b/>
        </w:rPr>
        <w:t xml:space="preserve"> </w:t>
      </w:r>
      <w:r w:rsidRPr="00D27FCF">
        <w:rPr>
          <w:rFonts w:ascii="GHEA Grapalat" w:hAnsi="GHEA Grapalat" w:cs="GHEA Grapalat"/>
          <w:b/>
        </w:rPr>
        <w:t>гарантийного</w:t>
      </w:r>
      <w:r w:rsidRPr="00D27FCF">
        <w:rPr>
          <w:rFonts w:ascii="GHEA Grapalat" w:hAnsi="GHEA Grapalat"/>
          <w:b/>
        </w:rPr>
        <w:t xml:space="preserve"> </w:t>
      </w:r>
      <w:r w:rsidRPr="00D27FCF">
        <w:rPr>
          <w:rFonts w:ascii="GHEA Grapalat" w:hAnsi="GHEA Grapalat" w:cs="GHEA Grapalat"/>
          <w:b/>
        </w:rPr>
        <w:t>срока</w:t>
      </w:r>
      <w:r w:rsidRPr="00D27FCF">
        <w:rPr>
          <w:rFonts w:ascii="GHEA Grapalat" w:hAnsi="GHEA Grapalat"/>
          <w:b/>
        </w:rPr>
        <w:t xml:space="preserve"> </w:t>
      </w:r>
      <w:r w:rsidRPr="00D27FCF">
        <w:rPr>
          <w:rFonts w:ascii="GHEA Grapalat" w:hAnsi="GHEA Grapalat" w:cs="GHEA Grapalat"/>
          <w:b/>
        </w:rPr>
        <w:t>возникли</w:t>
      </w:r>
      <w:r w:rsidRPr="00D27FCF">
        <w:rPr>
          <w:rFonts w:ascii="GHEA Grapalat" w:hAnsi="GHEA Grapalat"/>
          <w:b/>
        </w:rPr>
        <w:t xml:space="preserve"> </w:t>
      </w:r>
      <w:r w:rsidRPr="00D27FCF">
        <w:rPr>
          <w:rFonts w:ascii="GHEA Grapalat" w:hAnsi="GHEA Grapalat" w:cs="GHEA Grapalat"/>
          <w:b/>
        </w:rPr>
        <w:t>не</w:t>
      </w:r>
      <w:r w:rsidRPr="00D27FCF">
        <w:rPr>
          <w:rFonts w:ascii="GHEA Grapalat" w:hAnsi="GHEA Grapalat"/>
          <w:b/>
        </w:rPr>
        <w:t>достатки выполненных Работ, то Подрядчик обязан устранить недостатки в разумный срок, определенный Заказчиком, за свой счет.</w:t>
      </w:r>
      <w:r w:rsidR="00F139AD" w:rsidRPr="00D27FCF">
        <w:rPr>
          <w:rFonts w:ascii="GHEA Grapalat" w:hAnsi="GHEA Grapalat"/>
          <w:b/>
        </w:rPr>
        <w:t>3.4.11.</w:t>
      </w:r>
      <w:r w:rsidR="00F139AD" w:rsidRPr="00D27FCF">
        <w:rPr>
          <w:rFonts w:ascii="GHEA Grapalat" w:hAnsi="GHEA Grapalat"/>
          <w:b/>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5B33C614" w14:textId="77777777" w:rsidR="00F139AD" w:rsidRPr="009F3DC7" w:rsidRDefault="00F139AD" w:rsidP="00F139AD">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6C42E1DA" w14:textId="77777777" w:rsidR="00F139AD" w:rsidRPr="00A6067F"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5CDF5A4F" w14:textId="77777777" w:rsidR="00F139AD" w:rsidRPr="00793A58" w:rsidRDefault="00F139AD" w:rsidP="00F139AD">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00511B">
        <w:rPr>
          <w:rFonts w:ascii="GHEA Grapalat" w:hAnsi="GHEA Grapalat" w:cs="Sylfaen"/>
        </w:rPr>
        <w:t xml:space="preserve"> </w:t>
      </w:r>
      <w:r>
        <w:rPr>
          <w:rFonts w:ascii="GHEA Grapalat" w:hAnsi="GHEA Grapalat" w:cs="Sylfaen"/>
        </w:rPr>
        <w:t>надзора</w:t>
      </w:r>
      <w:r w:rsidRPr="0000511B">
        <w:rPr>
          <w:rFonts w:ascii="GHEA Grapalat" w:hAnsi="GHEA Grapalat" w:cs="Sylfaen"/>
        </w:rPr>
        <w:t xml:space="preserve"> за выполнением </w:t>
      </w:r>
      <w:r>
        <w:rPr>
          <w:rFonts w:ascii="GHEA Grapalat" w:hAnsi="GHEA Grapalat" w:cs="Sylfaen"/>
        </w:rPr>
        <w:t xml:space="preserve">данных </w:t>
      </w:r>
      <w:r w:rsidRPr="0000511B">
        <w:rPr>
          <w:rFonts w:ascii="GHEA Grapalat" w:hAnsi="GHEA Grapalat" w:cs="Sylfaen"/>
        </w:rPr>
        <w:t xml:space="preserve">строительных работ. </w:t>
      </w:r>
      <w:r w:rsidRPr="0000511B">
        <w:rPr>
          <w:rFonts w:ascii="GHEA Grapalat" w:hAnsi="GHEA Grapalat" w:cs="Sylfaen"/>
          <w:vertAlign w:val="superscript"/>
        </w:rPr>
        <w:t>28.1</w:t>
      </w:r>
    </w:p>
    <w:p w14:paraId="7F987B1C" w14:textId="77777777" w:rsidR="00F139AD" w:rsidRPr="009F3DC7" w:rsidRDefault="00F139AD" w:rsidP="00F139AD">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w:t>
      </w:r>
      <w:r w:rsidRPr="009F3DC7">
        <w:rPr>
          <w:rFonts w:ascii="GHEA Grapalat" w:hAnsi="GHEA Grapalat"/>
        </w:rPr>
        <w:lastRenderedPageBreak/>
        <w:t xml:space="preserve">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17B7EF63"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Pr>
          <w:rFonts w:ascii="GHEA Grapalat" w:hAnsi="GHEA Grapalat" w:cs="Sylfaen"/>
          <w:sz w:val="20"/>
          <w:szCs w:val="20"/>
          <w:lang w:val="hy-AM"/>
        </w:rPr>
        <w:t>10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06677984"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4AAD7A8B"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7C430C2C" w14:textId="77777777" w:rsidR="00F139AD" w:rsidRPr="009F3DC7" w:rsidRDefault="00F139AD" w:rsidP="00F139AD">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w:t>
      </w:r>
      <w:r w:rsidRPr="009F3DC7">
        <w:rPr>
          <w:rFonts w:ascii="GHEA Grapalat" w:hAnsi="GHEA Grapalat"/>
        </w:rPr>
        <w:lastRenderedPageBreak/>
        <w:t>необходимых для устранения недостатков. Подрядчик обязан выполнить необходимые работы в пределах договорной цены, без дополнительной платы.</w:t>
      </w:r>
    </w:p>
    <w:p w14:paraId="3336E07B"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B4EA91F"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Pr="008B6288">
        <w:rPr>
          <w:rFonts w:ascii="GHEA Grapalat" w:hAnsi="GHEA Grapalat"/>
          <w:sz w:val="24"/>
          <w:szCs w:val="24"/>
        </w:rPr>
        <w:t>приемн</w:t>
      </w:r>
      <w:r w:rsidRPr="0000511B">
        <w:rPr>
          <w:rFonts w:ascii="GHEA Grapalat" w:hAnsi="GHEA Grapalat"/>
          <w:sz w:val="24"/>
          <w:szCs w:val="24"/>
        </w:rPr>
        <w:t>ой</w:t>
      </w:r>
      <w:r w:rsidRPr="008B6288">
        <w:rPr>
          <w:rFonts w:ascii="GHEA Grapalat" w:hAnsi="GHEA Grapalat"/>
          <w:sz w:val="24"/>
          <w:szCs w:val="24"/>
        </w:rPr>
        <w:t xml:space="preserve"> комисси</w:t>
      </w:r>
      <w:r w:rsidRPr="0000511B">
        <w:rPr>
          <w:rFonts w:ascii="GHEA Grapalat" w:hAnsi="GHEA Grapalat"/>
          <w:sz w:val="24"/>
          <w:szCs w:val="24"/>
        </w:rPr>
        <w:t>и</w:t>
      </w:r>
      <w:r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73BAED50"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652F1B35"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5B33B7EA"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6A2368EB" w14:textId="77777777" w:rsidR="00F139AD" w:rsidRPr="009F3DC7" w:rsidRDefault="00F139AD" w:rsidP="00F139AD">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6B7CE233" w14:textId="77777777" w:rsidR="00F139AD" w:rsidRDefault="00F139AD" w:rsidP="00F139AD">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30FEAEC5" w14:textId="77777777" w:rsidR="00F139AD" w:rsidRPr="009F3DC7" w:rsidRDefault="00F139AD" w:rsidP="00F139AD">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w:t>
      </w:r>
      <w:r w:rsidRPr="009F3DC7">
        <w:rPr>
          <w:rFonts w:ascii="GHEA Grapalat" w:hAnsi="GHEA Grapalat"/>
          <w:sz w:val="24"/>
          <w:szCs w:val="24"/>
        </w:rPr>
        <w:lastRenderedPageBreak/>
        <w:t>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583994D" w14:textId="77777777" w:rsidR="00F139AD" w:rsidRPr="009F3DC7" w:rsidRDefault="00F139AD" w:rsidP="00F139AD">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149D01BB" w14:textId="77777777" w:rsidR="00F139AD" w:rsidRPr="003C39DC"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w:t>
      </w:r>
      <w:r w:rsidRPr="003C39DC">
        <w:rPr>
          <w:rFonts w:ascii="GHEA Grapalat" w:hAnsi="GHEA Grapalat"/>
        </w:rPr>
        <w:t xml:space="preserve">при этом: </w:t>
      </w:r>
    </w:p>
    <w:p w14:paraId="665825D8" w14:textId="77777777" w:rsidR="00F139AD" w:rsidRPr="003C39DC" w:rsidRDefault="00F139AD" w:rsidP="00F139AD">
      <w:pPr>
        <w:widowControl w:val="0"/>
        <w:tabs>
          <w:tab w:val="left" w:pos="1276"/>
        </w:tabs>
        <w:spacing w:after="160" w:line="360" w:lineRule="auto"/>
        <w:ind w:firstLine="567"/>
        <w:jc w:val="both"/>
        <w:rPr>
          <w:rFonts w:ascii="GHEA Grapalat" w:hAnsi="GHEA Grapalat"/>
        </w:rPr>
      </w:pPr>
      <w:r w:rsidRPr="003C39DC">
        <w:rPr>
          <w:rFonts w:ascii="GHEA Grapalat" w:hAnsi="GHEA Grapalat"/>
        </w:rPr>
        <w:t>лот 1________. (_______) драмов РА, из которых _______ (_______) драмов РА составляют НДС.</w:t>
      </w:r>
    </w:p>
    <w:p w14:paraId="5EB0B12C" w14:textId="77777777" w:rsidR="00F139AD" w:rsidRPr="003C39DC" w:rsidRDefault="00F139AD" w:rsidP="00F139AD">
      <w:pPr>
        <w:widowControl w:val="0"/>
        <w:tabs>
          <w:tab w:val="left" w:pos="1276"/>
        </w:tabs>
        <w:spacing w:after="160" w:line="360" w:lineRule="auto"/>
        <w:jc w:val="both"/>
        <w:rPr>
          <w:rFonts w:ascii="GHEA Grapalat" w:hAnsi="GHEA Grapalat"/>
        </w:rPr>
      </w:pPr>
      <w:r w:rsidRPr="003C39DC">
        <w:rPr>
          <w:rFonts w:ascii="GHEA Grapalat" w:hAnsi="GHEA Grapalat"/>
        </w:rPr>
        <w:t>_________________________________________________________________________</w:t>
      </w:r>
    </w:p>
    <w:p w14:paraId="3B89DFCB" w14:textId="77777777" w:rsidR="00F139AD" w:rsidRPr="003C39DC" w:rsidRDefault="00F139AD" w:rsidP="00F139AD">
      <w:pPr>
        <w:widowControl w:val="0"/>
        <w:tabs>
          <w:tab w:val="left" w:pos="1276"/>
        </w:tabs>
        <w:spacing w:after="160" w:line="360" w:lineRule="auto"/>
        <w:ind w:firstLine="567"/>
        <w:jc w:val="both"/>
        <w:rPr>
          <w:rFonts w:ascii="GHEA Grapalat" w:hAnsi="GHEA Grapalat"/>
        </w:rPr>
      </w:pPr>
      <w:r w:rsidRPr="003C39DC">
        <w:rPr>
          <w:rFonts w:ascii="GHEA Grapalat" w:hAnsi="GHEA Grapalat"/>
        </w:rPr>
        <w:t>лот n _______ (________) драмов РА, из которых _____ (________) драмов РА составляют НДС</w:t>
      </w:r>
      <w:r w:rsidRPr="003C39DC">
        <w:rPr>
          <w:rStyle w:val="af6"/>
          <w:rFonts w:ascii="GHEA Grapalat" w:hAnsi="GHEA Grapalat"/>
        </w:rPr>
        <w:footnoteReference w:customMarkFollows="1" w:id="24"/>
        <w:t>29</w:t>
      </w:r>
      <w:r w:rsidRPr="003C39DC">
        <w:rPr>
          <w:rFonts w:ascii="GHEA Grapalat" w:hAnsi="GHEA Grapalat"/>
        </w:rPr>
        <w:t>.</w:t>
      </w:r>
    </w:p>
    <w:p w14:paraId="335B3D6C" w14:textId="77777777" w:rsidR="00F139AD" w:rsidRPr="009F3DC7" w:rsidRDefault="00F139AD" w:rsidP="00F139AD">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4E50276F" w14:textId="77777777" w:rsidR="00F139AD" w:rsidRDefault="00F139AD" w:rsidP="00F139AD">
      <w:pPr>
        <w:widowControl w:val="0"/>
        <w:tabs>
          <w:tab w:val="num" w:pos="1134"/>
        </w:tabs>
        <w:spacing w:after="160" w:line="360" w:lineRule="auto"/>
        <w:ind w:firstLine="567"/>
        <w:jc w:val="both"/>
        <w:rPr>
          <w:ins w:id="15"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405A6F0" w14:textId="77777777" w:rsidR="00F139AD" w:rsidRDefault="00F139AD" w:rsidP="00F139AD">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Pr="001515B8">
        <w:rPr>
          <w:rFonts w:ascii="GHEA Grapalat" w:hAnsi="GHEA Grapalat"/>
        </w:rPr>
        <w:t>в течение месяцев</w:t>
      </w:r>
      <w:r>
        <w:rPr>
          <w:rFonts w:ascii="GHEA Grapalat" w:hAnsi="GHEA Grapalat"/>
          <w:lang w:val="hy-AM"/>
        </w:rPr>
        <w:t xml:space="preserve"> </w:t>
      </w:r>
      <w:r w:rsidRPr="00CF61D6">
        <w:rPr>
          <w:rFonts w:ascii="GHEA Grapalat" w:hAnsi="GHEA Grapalat"/>
        </w:rPr>
        <w:t>, предусмотренных</w:t>
      </w:r>
      <w:r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9F3DC7">
        <w:rPr>
          <w:rFonts w:ascii="GHEA Grapalat" w:hAnsi="GHEA Grapalat"/>
        </w:rPr>
        <w:t xml:space="preserve"> ого</w:t>
      </w:r>
      <w:r>
        <w:rPr>
          <w:rFonts w:ascii="GHEA Grapalat" w:hAnsi="GHEA Grapalat"/>
        </w:rPr>
        <w:t xml:space="preserve"> </w:t>
      </w:r>
      <w:r w:rsidRPr="009F3DC7">
        <w:rPr>
          <w:rFonts w:ascii="GHEA Grapalat" w:hAnsi="GHEA Grapalat"/>
        </w:rPr>
        <w:t xml:space="preserve">декабря данного года. </w:t>
      </w:r>
    </w:p>
    <w:p w14:paraId="17E22852" w14:textId="77777777" w:rsidR="00F139AD" w:rsidRPr="00127380" w:rsidRDefault="00F139AD" w:rsidP="00F139AD">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w:t>
      </w:r>
      <w:r w:rsidRPr="003F3CF4">
        <w:rPr>
          <w:rFonts w:ascii="GHEA Grapalat" w:hAnsi="GHEA Grapalat"/>
          <w:lang w:val="hy-AM"/>
        </w:rPr>
        <w:lastRenderedPageBreak/>
        <w:t>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D21796">
        <w:rPr>
          <w:rFonts w:ascii="GHEA Grapalat" w:hAnsi="GHEA Grapalat"/>
          <w:vertAlign w:val="superscript"/>
        </w:rPr>
        <w:t>30.1</w:t>
      </w:r>
      <w:r>
        <w:rPr>
          <w:rFonts w:ascii="GHEA Grapalat" w:hAnsi="GHEA Grapalat"/>
        </w:rPr>
        <w:t>.</w:t>
      </w:r>
    </w:p>
    <w:p w14:paraId="5A319141" w14:textId="77777777" w:rsidR="00F139AD" w:rsidRPr="009F3DC7" w:rsidRDefault="00F139AD" w:rsidP="00F139AD">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3A9E3EAF"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3D791C5"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6000165F" w14:textId="77777777" w:rsidR="00F139AD" w:rsidRPr="00516521" w:rsidRDefault="00F139AD" w:rsidP="00F139AD">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Pr>
          <w:rStyle w:val="af6"/>
          <w:rFonts w:ascii="GHEA Grapalat" w:hAnsi="GHEA Grapalat"/>
        </w:rPr>
        <w:footnoteReference w:customMarkFollows="1" w:id="25"/>
        <w:t>31</w:t>
      </w:r>
      <w:r w:rsidRPr="009F3DC7">
        <w:rPr>
          <w:rFonts w:ascii="GHEA Grapalat" w:hAnsi="GHEA Grapalat"/>
        </w:rPr>
        <w:t>.</w:t>
      </w:r>
      <w:r w:rsidRPr="00D45137">
        <w:rPr>
          <w:rFonts w:ascii="GHEA Grapalat" w:hAnsi="GHEA Grapalat"/>
        </w:rPr>
        <w:t xml:space="preserve"> </w:t>
      </w:r>
      <w:r w:rsidRPr="00BB6372">
        <w:rPr>
          <w:rFonts w:ascii="GHEA Grapalat" w:hAnsi="GHEA Grapalat" w:cs="Sylfaen"/>
        </w:rPr>
        <w:t xml:space="preserve">При этом штраф </w:t>
      </w:r>
      <w:r>
        <w:rPr>
          <w:rFonts w:ascii="GHEA Grapalat" w:hAnsi="GHEA Grapalat" w:cs="Sylfaen"/>
        </w:rPr>
        <w:t>ис</w:t>
      </w:r>
      <w:r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Pr>
          <w:rFonts w:ascii="GHEA Grapalat" w:hAnsi="GHEA Grapalat" w:cs="Sylfaen"/>
        </w:rPr>
        <w:t>.</w:t>
      </w:r>
    </w:p>
    <w:p w14:paraId="7E671240"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Pr="00F77F4C">
        <w:rPr>
          <w:rFonts w:ascii="GHEA Grapalat" w:hAnsi="GHEA Grapalat"/>
        </w:rPr>
        <w:t>,</w:t>
      </w:r>
      <w:r w:rsidRPr="009F3DC7">
        <w:rPr>
          <w:rFonts w:ascii="GHEA Grapalat" w:hAnsi="GHEA Grapalat"/>
        </w:rPr>
        <w:t xml:space="preserve"> 6.3</w:t>
      </w:r>
      <w:r w:rsidRPr="00F77F4C">
        <w:rPr>
          <w:rFonts w:ascii="GHEA Grapalat" w:hAnsi="GHEA Grapalat"/>
        </w:rPr>
        <w:t xml:space="preserve"> и 6.5.1</w:t>
      </w:r>
      <w:r w:rsidRPr="009F3DC7">
        <w:rPr>
          <w:rFonts w:ascii="GHEA Grapalat" w:hAnsi="GHEA Grapalat"/>
        </w:rPr>
        <w:t xml:space="preserve"> договора пеня и штраф </w:t>
      </w:r>
      <w:r w:rsidRPr="009F3DC7">
        <w:rPr>
          <w:rFonts w:ascii="GHEA Grapalat" w:hAnsi="GHEA Grapalat"/>
        </w:rPr>
        <w:lastRenderedPageBreak/>
        <w:t>исчисляются и зачитываются вместе с суммами, уплачиваемыми Подрядчику.</w:t>
      </w:r>
    </w:p>
    <w:p w14:paraId="533415FD" w14:textId="77777777" w:rsidR="00F139AD" w:rsidRPr="000C67E4"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103C64C1" w14:textId="77777777" w:rsidR="00F139AD" w:rsidRPr="000C67E4" w:rsidRDefault="00F139AD" w:rsidP="00F139AD">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0C67E4">
        <w:rPr>
          <w:rFonts w:ascii="GHEA Grapalat" w:hAnsi="GHEA Grapalat"/>
          <w:vertAlign w:val="superscript"/>
        </w:rPr>
        <w:t>31.1</w:t>
      </w:r>
    </w:p>
    <w:tbl>
      <w:tblPr>
        <w:tblStyle w:val="aff2"/>
        <w:tblW w:w="9322" w:type="dxa"/>
        <w:tblLook w:val="04A0" w:firstRow="1" w:lastRow="0" w:firstColumn="1" w:lastColumn="0" w:noHBand="0" w:noVBand="1"/>
      </w:tblPr>
      <w:tblGrid>
        <w:gridCol w:w="675"/>
        <w:gridCol w:w="4587"/>
        <w:gridCol w:w="4060"/>
      </w:tblGrid>
      <w:tr w:rsidR="00F139AD" w:rsidRPr="00797A70" w14:paraId="262EAF52" w14:textId="77777777" w:rsidTr="000B1DC3">
        <w:trPr>
          <w:trHeight w:val="316"/>
        </w:trPr>
        <w:tc>
          <w:tcPr>
            <w:tcW w:w="675" w:type="dxa"/>
          </w:tcPr>
          <w:p w14:paraId="77F1EB6B" w14:textId="77777777" w:rsidR="00F139AD" w:rsidRDefault="00F139AD" w:rsidP="000B1DC3">
            <w:pPr>
              <w:pStyle w:val="af4"/>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587" w:type="dxa"/>
          </w:tcPr>
          <w:p w14:paraId="16E167A0" w14:textId="77777777" w:rsidR="00F139AD" w:rsidRDefault="00F139AD" w:rsidP="000B1DC3">
            <w:pPr>
              <w:pStyle w:val="af4"/>
              <w:spacing w:before="0" w:beforeAutospacing="0" w:after="0" w:afterAutospacing="0" w:line="360" w:lineRule="auto"/>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4060" w:type="dxa"/>
          </w:tcPr>
          <w:p w14:paraId="6051336C" w14:textId="77777777" w:rsidR="00F139AD" w:rsidRPr="000C67E4" w:rsidRDefault="00F139AD" w:rsidP="000B1DC3">
            <w:pPr>
              <w:pStyle w:val="af4"/>
              <w:spacing w:before="0" w:beforeAutospacing="0" w:after="0" w:afterAutospacing="0" w:line="360" w:lineRule="auto"/>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F139AD" w:rsidRPr="00797A70" w14:paraId="282E6415" w14:textId="77777777" w:rsidTr="000B1DC3">
        <w:trPr>
          <w:trHeight w:val="1294"/>
        </w:trPr>
        <w:tc>
          <w:tcPr>
            <w:tcW w:w="675" w:type="dxa"/>
          </w:tcPr>
          <w:p w14:paraId="6808A4A5"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w:t>
            </w:r>
          </w:p>
        </w:tc>
        <w:tc>
          <w:tcPr>
            <w:tcW w:w="4587" w:type="dxa"/>
          </w:tcPr>
          <w:p w14:paraId="2EA12F33"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Подрядчик не имеет разрешения на размещение строительного мусора</w:t>
            </w:r>
          </w:p>
        </w:tc>
        <w:tc>
          <w:tcPr>
            <w:tcW w:w="4060" w:type="dxa"/>
          </w:tcPr>
          <w:p w14:paraId="789C8886"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F139AD" w:rsidRPr="00797A70" w14:paraId="5B7F0833" w14:textId="77777777" w:rsidTr="000B1DC3">
        <w:trPr>
          <w:trHeight w:val="1549"/>
        </w:trPr>
        <w:tc>
          <w:tcPr>
            <w:tcW w:w="675" w:type="dxa"/>
          </w:tcPr>
          <w:p w14:paraId="16C24695"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2</w:t>
            </w:r>
          </w:p>
        </w:tc>
        <w:tc>
          <w:tcPr>
            <w:tcW w:w="4587" w:type="dxa"/>
          </w:tcPr>
          <w:p w14:paraId="361A8A83"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Мусор, бытовые отходы и посторонние предметы не вывезены со строительной площадки и/или участка (в процессе производства работ, а также до ввода строительного объекта в эксплуатацию в установленном порядке)</w:t>
            </w:r>
          </w:p>
        </w:tc>
        <w:tc>
          <w:tcPr>
            <w:tcW w:w="4060" w:type="dxa"/>
          </w:tcPr>
          <w:p w14:paraId="334088E6"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4DD0BA11"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2852A200" w14:textId="77777777" w:rsidTr="000B1DC3">
        <w:trPr>
          <w:trHeight w:val="918"/>
        </w:trPr>
        <w:tc>
          <w:tcPr>
            <w:tcW w:w="675" w:type="dxa"/>
          </w:tcPr>
          <w:p w14:paraId="336A6731"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3</w:t>
            </w:r>
          </w:p>
        </w:tc>
        <w:tc>
          <w:tcPr>
            <w:tcW w:w="4587" w:type="dxa"/>
          </w:tcPr>
          <w:p w14:paraId="14059467" w14:textId="77777777" w:rsidR="00F139AD" w:rsidRPr="00DE1E0A" w:rsidRDefault="00F139AD" w:rsidP="000B1DC3">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Излишки материала и верхний слой почвы от добычи почвы не вывозятся и складируются в специально отведенных местах.</w:t>
            </w:r>
          </w:p>
          <w:p w14:paraId="351ADF7A" w14:textId="77777777" w:rsidR="00F139AD" w:rsidRPr="000B0A4D" w:rsidRDefault="00F139AD" w:rsidP="000B1DC3">
            <w:pPr>
              <w:pStyle w:val="Default"/>
              <w:rPr>
                <w:rFonts w:ascii="GHEA Grapalat" w:hAnsi="GHEA Grapalat"/>
                <w:sz w:val="20"/>
                <w:szCs w:val="20"/>
              </w:rPr>
            </w:pPr>
          </w:p>
        </w:tc>
        <w:tc>
          <w:tcPr>
            <w:tcW w:w="4060" w:type="dxa"/>
          </w:tcPr>
          <w:p w14:paraId="62FC1DAA"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7D0AF47F"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145BFA14" w14:textId="77777777" w:rsidTr="000B1DC3">
        <w:trPr>
          <w:trHeight w:val="833"/>
        </w:trPr>
        <w:tc>
          <w:tcPr>
            <w:tcW w:w="675" w:type="dxa"/>
          </w:tcPr>
          <w:p w14:paraId="051DA934"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4</w:t>
            </w:r>
          </w:p>
        </w:tc>
        <w:tc>
          <w:tcPr>
            <w:tcW w:w="4587" w:type="dxa"/>
          </w:tcPr>
          <w:p w14:paraId="5DF0E324" w14:textId="77777777" w:rsidR="00F139AD" w:rsidRPr="00DE1E0A" w:rsidRDefault="00F139AD" w:rsidP="000B1DC3">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Вырубается древесная растительность (вырубка производится только в случаях, указанных в проектной документации)</w:t>
            </w:r>
          </w:p>
          <w:p w14:paraId="7D46BF34" w14:textId="77777777" w:rsidR="00F139AD" w:rsidRPr="00DE1E0A" w:rsidRDefault="00F139AD" w:rsidP="000B1DC3">
            <w:pPr>
              <w:pStyle w:val="Default"/>
              <w:rPr>
                <w:rFonts w:ascii="GHEA Grapalat" w:hAnsi="GHEA Grapalat"/>
                <w:sz w:val="20"/>
                <w:szCs w:val="20"/>
              </w:rPr>
            </w:pPr>
          </w:p>
        </w:tc>
        <w:tc>
          <w:tcPr>
            <w:tcW w:w="4060" w:type="dxa"/>
          </w:tcPr>
          <w:p w14:paraId="1E223A02"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22182BFB"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5E98154B" w14:textId="77777777" w:rsidTr="000B1DC3">
        <w:trPr>
          <w:trHeight w:val="420"/>
        </w:trPr>
        <w:tc>
          <w:tcPr>
            <w:tcW w:w="675" w:type="dxa"/>
          </w:tcPr>
          <w:p w14:paraId="27958618"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5</w:t>
            </w:r>
          </w:p>
        </w:tc>
        <w:tc>
          <w:tcPr>
            <w:tcW w:w="4587" w:type="dxa"/>
          </w:tcPr>
          <w:p w14:paraId="2E45FC5E" w14:textId="77777777" w:rsidR="00F139AD" w:rsidRPr="00DE1E0A" w:rsidRDefault="00F139AD" w:rsidP="000B1DC3">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Деревья и кустарники, не подлежащие рубке и транспортировке, не затянуты сеткой и не защищены</w:t>
            </w:r>
          </w:p>
          <w:p w14:paraId="4DEF7E16" w14:textId="77777777" w:rsidR="00F139AD" w:rsidRPr="00DE1E0A" w:rsidRDefault="00F139AD" w:rsidP="000B1DC3">
            <w:pPr>
              <w:pStyle w:val="Default"/>
              <w:rPr>
                <w:rFonts w:ascii="GHEA Grapalat" w:hAnsi="GHEA Grapalat"/>
                <w:sz w:val="20"/>
                <w:szCs w:val="20"/>
              </w:rPr>
            </w:pPr>
          </w:p>
        </w:tc>
        <w:tc>
          <w:tcPr>
            <w:tcW w:w="4060" w:type="dxa"/>
          </w:tcPr>
          <w:p w14:paraId="77C4E6F5"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57DD4475"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7B6A34AC" w14:textId="77777777" w:rsidTr="000B1DC3">
        <w:trPr>
          <w:trHeight w:val="885"/>
        </w:trPr>
        <w:tc>
          <w:tcPr>
            <w:tcW w:w="675" w:type="dxa"/>
          </w:tcPr>
          <w:p w14:paraId="0B75C174"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6</w:t>
            </w:r>
          </w:p>
        </w:tc>
        <w:tc>
          <w:tcPr>
            <w:tcW w:w="4587" w:type="dxa"/>
          </w:tcPr>
          <w:p w14:paraId="3F8B4580" w14:textId="77777777" w:rsidR="00F139AD" w:rsidRPr="00DE1E0A" w:rsidRDefault="00F139AD" w:rsidP="000B1DC3">
            <w:pPr>
              <w:pStyle w:val="HTML"/>
              <w:shd w:val="clear" w:color="auto" w:fill="F8F9FA"/>
              <w:rPr>
                <w:rFonts w:ascii="GHEA Grapalat" w:hAnsi="GHEA Grapalat" w:cs="Times New Roman"/>
                <w:lang w:val="hy-AM" w:bidi="ru-RU"/>
              </w:rPr>
            </w:pPr>
            <w:r w:rsidRPr="00DE1E0A">
              <w:rPr>
                <w:rFonts w:ascii="GHEA Grapalat" w:hAnsi="GHEA Grapalat" w:cs="Times New Roman"/>
                <w:lang w:val="hy-AM" w:bidi="ru-RU"/>
              </w:rPr>
              <w:t>Информационные щиты, необходимые для информирования населения, не установлены (в начале и конце трассы)</w:t>
            </w:r>
          </w:p>
          <w:p w14:paraId="5CF6087B" w14:textId="77777777" w:rsidR="00F139AD" w:rsidRPr="00DE1E0A" w:rsidRDefault="00F139AD" w:rsidP="000B1DC3">
            <w:pPr>
              <w:pStyle w:val="Default"/>
              <w:rPr>
                <w:rFonts w:ascii="GHEA Grapalat" w:hAnsi="GHEA Grapalat"/>
                <w:sz w:val="20"/>
                <w:szCs w:val="20"/>
              </w:rPr>
            </w:pPr>
          </w:p>
        </w:tc>
        <w:tc>
          <w:tcPr>
            <w:tcW w:w="4060" w:type="dxa"/>
          </w:tcPr>
          <w:p w14:paraId="65B02D60"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32C99BC9"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316453EE" w14:textId="77777777" w:rsidTr="000B1DC3">
        <w:trPr>
          <w:trHeight w:val="1833"/>
        </w:trPr>
        <w:tc>
          <w:tcPr>
            <w:tcW w:w="675" w:type="dxa"/>
          </w:tcPr>
          <w:p w14:paraId="3473B5B4"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lastRenderedPageBreak/>
              <w:t>7</w:t>
            </w:r>
          </w:p>
        </w:tc>
        <w:tc>
          <w:tcPr>
            <w:tcW w:w="4587" w:type="dxa"/>
          </w:tcPr>
          <w:p w14:paraId="560E80BF" w14:textId="77777777" w:rsidR="00F139AD" w:rsidRPr="00527026" w:rsidRDefault="00F139AD" w:rsidP="000B1DC3">
            <w:pPr>
              <w:pStyle w:val="HTML"/>
              <w:shd w:val="clear" w:color="auto" w:fill="F8F9FA"/>
              <w:rPr>
                <w:rFonts w:ascii="GHEA Grapalat" w:hAnsi="GHEA Grapalat" w:cs="Times New Roman"/>
                <w:lang w:val="hy-AM" w:bidi="ru-RU"/>
              </w:rPr>
            </w:pPr>
            <w:r w:rsidRPr="00527026">
              <w:rPr>
                <w:rFonts w:ascii="GHEA Grapalat" w:hAnsi="GHEA Grapalat" w:cs="Times New Roman"/>
                <w:lang w:val="hy-AM" w:bidi="ru-RU"/>
              </w:rPr>
              <w:t>Опасный участок не огорожен, на строительной площадке не соблюдаются требования временной организации движения (не установлены предупреждающие знаки, рабочие места не оборудованы сигнальными огнями и т.д.)</w:t>
            </w:r>
          </w:p>
          <w:p w14:paraId="056E0EBC" w14:textId="77777777" w:rsidR="00F139AD" w:rsidRPr="00527026" w:rsidRDefault="00F139AD" w:rsidP="000B1DC3">
            <w:pPr>
              <w:pStyle w:val="Default"/>
              <w:rPr>
                <w:rFonts w:ascii="GHEA Grapalat" w:hAnsi="GHEA Grapalat"/>
                <w:sz w:val="20"/>
                <w:szCs w:val="20"/>
              </w:rPr>
            </w:pPr>
          </w:p>
        </w:tc>
        <w:tc>
          <w:tcPr>
            <w:tcW w:w="4060" w:type="dxa"/>
          </w:tcPr>
          <w:p w14:paraId="6A37F2A0" w14:textId="77777777" w:rsidR="00F139AD" w:rsidRPr="000B0A4D" w:rsidRDefault="00F139AD" w:rsidP="000B1DC3">
            <w:pPr>
              <w:pStyle w:val="aff3"/>
              <w:ind w:left="0"/>
              <w:rPr>
                <w:rFonts w:ascii="GHEA Grapalat" w:hAnsi="GHEA Grapalat"/>
                <w:sz w:val="20"/>
                <w:szCs w:val="20"/>
                <w:lang w:val="hy-AM"/>
              </w:rPr>
            </w:pPr>
            <w:r>
              <w:rPr>
                <w:rFonts w:ascii="GHEA Grapalat" w:hAnsi="GHEA Grapalat"/>
                <w:sz w:val="20"/>
                <w:szCs w:val="20"/>
                <w:lang w:val="hy-AM"/>
              </w:rPr>
              <w:t>Взимается штраф в размере 0,6</w:t>
            </w:r>
            <w:r w:rsidRPr="000B0A4D">
              <w:rPr>
                <w:rFonts w:ascii="GHEA Grapalat" w:hAnsi="GHEA Grapalat"/>
                <w:sz w:val="20"/>
                <w:szCs w:val="20"/>
                <w:lang w:val="hy-AM"/>
              </w:rPr>
              <w:t xml:space="preserve"> процента от общей стоимости, указанной в договоре.</w:t>
            </w:r>
          </w:p>
          <w:p w14:paraId="7F63C408"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1C78FFA5" w14:textId="77777777" w:rsidTr="000B1DC3">
        <w:trPr>
          <w:trHeight w:val="925"/>
        </w:trPr>
        <w:tc>
          <w:tcPr>
            <w:tcW w:w="675" w:type="dxa"/>
          </w:tcPr>
          <w:p w14:paraId="70F49006"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8</w:t>
            </w:r>
          </w:p>
        </w:tc>
        <w:tc>
          <w:tcPr>
            <w:tcW w:w="4587" w:type="dxa"/>
          </w:tcPr>
          <w:p w14:paraId="714629B7" w14:textId="77777777" w:rsidR="00F139AD" w:rsidRPr="00527026" w:rsidRDefault="00F139AD" w:rsidP="000B1DC3">
            <w:pPr>
              <w:pStyle w:val="HTML"/>
              <w:shd w:val="clear" w:color="auto" w:fill="F8F9FA"/>
              <w:rPr>
                <w:rFonts w:ascii="GHEA Grapalat" w:hAnsi="GHEA Grapalat" w:cs="Times New Roman"/>
                <w:lang w:val="hy-AM" w:bidi="ru-RU"/>
              </w:rPr>
            </w:pPr>
            <w:r w:rsidRPr="00527026">
              <w:rPr>
                <w:rFonts w:ascii="GHEA Grapalat" w:hAnsi="GHEA Grapalat" w:cs="Times New Roman"/>
                <w:lang w:val="hy-AM" w:bidi="ru-RU"/>
              </w:rPr>
              <w:t>Строительный мусор накапливается на площадках, мусор не вывозится в специально отведенные места</w:t>
            </w:r>
          </w:p>
          <w:p w14:paraId="2BBB5548" w14:textId="77777777" w:rsidR="00F139AD" w:rsidRPr="00527026" w:rsidRDefault="00F139AD" w:rsidP="000B1DC3">
            <w:pPr>
              <w:pStyle w:val="Default"/>
              <w:rPr>
                <w:rFonts w:ascii="GHEA Grapalat" w:hAnsi="GHEA Grapalat"/>
                <w:sz w:val="20"/>
                <w:szCs w:val="20"/>
              </w:rPr>
            </w:pPr>
          </w:p>
        </w:tc>
        <w:tc>
          <w:tcPr>
            <w:tcW w:w="4060" w:type="dxa"/>
          </w:tcPr>
          <w:p w14:paraId="4CC3721D"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00FD9CE7"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67117AC4" w14:textId="77777777" w:rsidTr="000B1DC3">
        <w:trPr>
          <w:trHeight w:val="711"/>
        </w:trPr>
        <w:tc>
          <w:tcPr>
            <w:tcW w:w="675" w:type="dxa"/>
          </w:tcPr>
          <w:p w14:paraId="68F4197C"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9</w:t>
            </w:r>
          </w:p>
        </w:tc>
        <w:tc>
          <w:tcPr>
            <w:tcW w:w="4587" w:type="dxa"/>
          </w:tcPr>
          <w:p w14:paraId="77828665" w14:textId="77777777" w:rsidR="00F139AD" w:rsidRPr="0059762A" w:rsidRDefault="00F139AD" w:rsidP="000B1DC3">
            <w:pPr>
              <w:pStyle w:val="HTML"/>
              <w:shd w:val="clear" w:color="auto" w:fill="F8F9FA"/>
              <w:rPr>
                <w:rFonts w:ascii="GHEA Grapalat" w:hAnsi="GHEA Grapalat" w:cs="Times New Roman"/>
                <w:lang w:val="hy-AM" w:bidi="ru-RU"/>
              </w:rPr>
            </w:pPr>
            <w:r w:rsidRPr="0059762A">
              <w:rPr>
                <w:rFonts w:ascii="GHEA Grapalat" w:hAnsi="GHEA Grapalat" w:cs="Times New Roman"/>
                <w:lang w:val="hy-AM" w:bidi="ru-RU"/>
              </w:rPr>
              <w:t>Санитарно-технические средства недоступны в лагере или на рабочей базе подрядчика.</w:t>
            </w:r>
          </w:p>
          <w:p w14:paraId="656AB8D7" w14:textId="77777777" w:rsidR="00F139AD" w:rsidRPr="0059762A" w:rsidRDefault="00F139AD" w:rsidP="000B1DC3">
            <w:pPr>
              <w:pStyle w:val="Default"/>
              <w:rPr>
                <w:rFonts w:ascii="GHEA Grapalat" w:hAnsi="GHEA Grapalat"/>
                <w:sz w:val="20"/>
                <w:szCs w:val="20"/>
              </w:rPr>
            </w:pPr>
          </w:p>
        </w:tc>
        <w:tc>
          <w:tcPr>
            <w:tcW w:w="4060" w:type="dxa"/>
          </w:tcPr>
          <w:p w14:paraId="4A41FC87"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60819A83"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7C03B37A" w14:textId="77777777" w:rsidTr="000B1DC3">
        <w:trPr>
          <w:trHeight w:val="879"/>
        </w:trPr>
        <w:tc>
          <w:tcPr>
            <w:tcW w:w="675" w:type="dxa"/>
          </w:tcPr>
          <w:p w14:paraId="249F8F9D"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10</w:t>
            </w:r>
          </w:p>
        </w:tc>
        <w:tc>
          <w:tcPr>
            <w:tcW w:w="4587" w:type="dxa"/>
          </w:tcPr>
          <w:p w14:paraId="18554EC8" w14:textId="77777777" w:rsidR="00F139AD" w:rsidRPr="0059762A" w:rsidRDefault="00F139AD" w:rsidP="000B1DC3">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В поселке или на рабочей базе подрядчика отсутствуют средства оказания первой помощи и пожаротушения.</w:t>
            </w:r>
          </w:p>
          <w:p w14:paraId="1BBC12D8" w14:textId="77777777" w:rsidR="00F139AD" w:rsidRPr="0059762A" w:rsidRDefault="00F139AD" w:rsidP="000B1DC3">
            <w:pPr>
              <w:pStyle w:val="Default"/>
              <w:rPr>
                <w:rFonts w:ascii="GHEA Grapalat" w:hAnsi="GHEA Grapalat"/>
                <w:sz w:val="20"/>
                <w:szCs w:val="20"/>
              </w:rPr>
            </w:pPr>
          </w:p>
        </w:tc>
        <w:tc>
          <w:tcPr>
            <w:tcW w:w="4060" w:type="dxa"/>
          </w:tcPr>
          <w:p w14:paraId="192BA730"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3AB99130"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1C6B9922" w14:textId="77777777" w:rsidTr="000B1DC3">
        <w:trPr>
          <w:trHeight w:val="1558"/>
        </w:trPr>
        <w:tc>
          <w:tcPr>
            <w:tcW w:w="675" w:type="dxa"/>
          </w:tcPr>
          <w:p w14:paraId="350955BE"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11</w:t>
            </w:r>
          </w:p>
        </w:tc>
        <w:tc>
          <w:tcPr>
            <w:tcW w:w="4587" w:type="dxa"/>
          </w:tcPr>
          <w:p w14:paraId="422B2EC4" w14:textId="77777777" w:rsidR="00F139AD" w:rsidRPr="0059762A" w:rsidRDefault="00F139AD" w:rsidP="000B1DC3">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Инженерно-технический, ремонтный и рабочий персонал, занятый в строительстве, не носит специальную верхнюю одежду и средства защиты, соответствующие технологическим процессам (перчатки, каски, очки и т.</w:t>
            </w:r>
          </w:p>
        </w:tc>
        <w:tc>
          <w:tcPr>
            <w:tcW w:w="4060" w:type="dxa"/>
          </w:tcPr>
          <w:p w14:paraId="0DADFFC1"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p w14:paraId="67394DD4" w14:textId="77777777" w:rsidR="00F139AD" w:rsidRPr="000B0A4D" w:rsidRDefault="00F139AD" w:rsidP="000B1DC3">
            <w:pPr>
              <w:pStyle w:val="aff3"/>
              <w:ind w:left="0"/>
              <w:rPr>
                <w:rFonts w:ascii="GHEA Grapalat" w:hAnsi="GHEA Grapalat"/>
                <w:sz w:val="20"/>
                <w:szCs w:val="20"/>
                <w:lang w:val="hy-AM"/>
              </w:rPr>
            </w:pPr>
          </w:p>
        </w:tc>
      </w:tr>
      <w:tr w:rsidR="00F139AD" w:rsidRPr="00797A70" w14:paraId="7FD2B2D6" w14:textId="77777777" w:rsidTr="000B1DC3">
        <w:trPr>
          <w:trHeight w:val="1353"/>
        </w:trPr>
        <w:tc>
          <w:tcPr>
            <w:tcW w:w="675" w:type="dxa"/>
          </w:tcPr>
          <w:p w14:paraId="66DE5C08"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12</w:t>
            </w:r>
          </w:p>
        </w:tc>
        <w:tc>
          <w:tcPr>
            <w:tcW w:w="4587" w:type="dxa"/>
          </w:tcPr>
          <w:p w14:paraId="7B7D7EF6" w14:textId="77777777" w:rsidR="00F139AD" w:rsidRPr="0059762A" w:rsidRDefault="00F139AD" w:rsidP="000B1DC3">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4060" w:type="dxa"/>
          </w:tcPr>
          <w:p w14:paraId="187C9E54"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F139AD" w:rsidRPr="00797A70" w14:paraId="0AC52717" w14:textId="77777777" w:rsidTr="000B1DC3">
        <w:trPr>
          <w:trHeight w:val="693"/>
        </w:trPr>
        <w:tc>
          <w:tcPr>
            <w:tcW w:w="675" w:type="dxa"/>
          </w:tcPr>
          <w:p w14:paraId="5123B008"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13</w:t>
            </w:r>
          </w:p>
        </w:tc>
        <w:tc>
          <w:tcPr>
            <w:tcW w:w="4587" w:type="dxa"/>
          </w:tcPr>
          <w:p w14:paraId="6124F926" w14:textId="77777777" w:rsidR="00F139AD" w:rsidRPr="007A28F2" w:rsidRDefault="00F139AD" w:rsidP="000B1DC3">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Строительные материалы и отходы не перевозятся в крытых грузовиках.</w:t>
            </w:r>
          </w:p>
        </w:tc>
        <w:tc>
          <w:tcPr>
            <w:tcW w:w="4060" w:type="dxa"/>
          </w:tcPr>
          <w:p w14:paraId="62770344"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r w:rsidR="00F139AD" w:rsidRPr="00797A70" w14:paraId="2521DFA3" w14:textId="77777777" w:rsidTr="000B1DC3">
        <w:trPr>
          <w:trHeight w:val="1407"/>
        </w:trPr>
        <w:tc>
          <w:tcPr>
            <w:tcW w:w="675" w:type="dxa"/>
          </w:tcPr>
          <w:p w14:paraId="48795999" w14:textId="77777777" w:rsidR="00F139AD" w:rsidRPr="00797A70" w:rsidRDefault="00F139AD" w:rsidP="000B1DC3">
            <w:pPr>
              <w:pStyle w:val="aff3"/>
              <w:ind w:left="0"/>
              <w:rPr>
                <w:rFonts w:ascii="GHEA Grapalat" w:hAnsi="GHEA Grapalat"/>
                <w:sz w:val="20"/>
                <w:szCs w:val="20"/>
                <w:lang w:val="hy-AM"/>
              </w:rPr>
            </w:pPr>
            <w:r>
              <w:rPr>
                <w:rFonts w:ascii="GHEA Grapalat" w:hAnsi="GHEA Grapalat"/>
                <w:sz w:val="20"/>
                <w:szCs w:val="20"/>
                <w:lang w:val="hy-AM"/>
              </w:rPr>
              <w:t>14</w:t>
            </w:r>
          </w:p>
        </w:tc>
        <w:tc>
          <w:tcPr>
            <w:tcW w:w="4587" w:type="dxa"/>
          </w:tcPr>
          <w:p w14:paraId="726F1DEB" w14:textId="77777777" w:rsidR="00F139AD" w:rsidRPr="007A28F2" w:rsidRDefault="00F139AD" w:rsidP="000B1DC3">
            <w:pPr>
              <w:pStyle w:val="HTML"/>
              <w:shd w:val="clear" w:color="auto" w:fill="F8F9FA"/>
              <w:rPr>
                <w:rFonts w:ascii="GHEA Grapalat" w:hAnsi="GHEA Grapalat" w:cs="Arial Unicode"/>
                <w:color w:val="000000"/>
                <w:lang w:val="hy-AM" w:bidi="ru-RU"/>
              </w:rPr>
            </w:pPr>
            <w:r w:rsidRPr="0059762A">
              <w:rPr>
                <w:rFonts w:ascii="GHEA Grapalat" w:hAnsi="GHEA Grapalat" w:cs="Arial Unicode"/>
                <w:color w:val="000000"/>
                <w:lang w:val="hy-AM" w:bidi="ru-RU"/>
              </w:rPr>
              <w:t>Строительная техника и машины-механизмы, используемые на строительной площадке, не находятся в надлежащем техническом состоянии (имеются чрезмерные выбросы, шум, утечки горюче-смазочных материалов).</w:t>
            </w:r>
          </w:p>
        </w:tc>
        <w:tc>
          <w:tcPr>
            <w:tcW w:w="4060" w:type="dxa"/>
          </w:tcPr>
          <w:p w14:paraId="2BDBAA52" w14:textId="77777777" w:rsidR="00F139AD" w:rsidRPr="000B0A4D" w:rsidRDefault="00F139AD" w:rsidP="000B1DC3">
            <w:pPr>
              <w:pStyle w:val="aff3"/>
              <w:ind w:left="0"/>
              <w:rPr>
                <w:rFonts w:ascii="GHEA Grapalat" w:hAnsi="GHEA Grapalat"/>
                <w:sz w:val="20"/>
                <w:szCs w:val="20"/>
                <w:lang w:val="hy-AM"/>
              </w:rPr>
            </w:pPr>
            <w:r w:rsidRPr="000B0A4D">
              <w:rPr>
                <w:rFonts w:ascii="GHEA Grapalat" w:hAnsi="GHEA Grapalat"/>
                <w:sz w:val="20"/>
                <w:szCs w:val="20"/>
                <w:lang w:val="hy-AM"/>
              </w:rPr>
              <w:t>Взимается штраф в размере 0,5 процента от общей стоимости, указанной в договоре.</w:t>
            </w:r>
          </w:p>
        </w:tc>
      </w:tr>
    </w:tbl>
    <w:p w14:paraId="1F8D2D82" w14:textId="77777777" w:rsidR="00F139AD" w:rsidRPr="000B0A4D" w:rsidRDefault="00F139AD" w:rsidP="00F139AD">
      <w:pPr>
        <w:widowControl w:val="0"/>
        <w:tabs>
          <w:tab w:val="left" w:pos="1134"/>
        </w:tabs>
        <w:spacing w:after="160" w:line="360" w:lineRule="auto"/>
        <w:ind w:firstLine="567"/>
        <w:jc w:val="both"/>
        <w:rPr>
          <w:rFonts w:ascii="GHEA Grapalat" w:hAnsi="GHEA Grapalat"/>
          <w:lang w:val="hy-AM"/>
        </w:rPr>
      </w:pPr>
    </w:p>
    <w:p w14:paraId="06179E09" w14:textId="77777777" w:rsidR="00F139AD" w:rsidRPr="00124BE9"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3166F86" w14:textId="77777777" w:rsidR="00F139AD" w:rsidRPr="004078D0"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1EC1409F" w14:textId="77777777" w:rsidR="00F139AD" w:rsidRPr="009F3DC7" w:rsidRDefault="00F139AD" w:rsidP="00F139AD">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76D8DE8A" w14:textId="77777777" w:rsidR="00F139AD" w:rsidRPr="009F3DC7" w:rsidRDefault="00F139AD" w:rsidP="00F139AD">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8DE389C" w14:textId="77777777" w:rsidR="00F139AD" w:rsidRPr="009F3DC7" w:rsidRDefault="00F139AD" w:rsidP="00F139AD">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002EA8D8" w14:textId="77777777" w:rsidR="00F139AD" w:rsidRPr="00393243" w:rsidRDefault="00F139AD" w:rsidP="00F139AD">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rPr>
        <w:t>8.</w:t>
      </w:r>
      <w:r>
        <w:rPr>
          <w:rFonts w:ascii="GHEA Grapalat" w:hAnsi="GHEA Grapalat"/>
        </w:rPr>
        <w:t>1.</w:t>
      </w:r>
      <w:r>
        <w:rPr>
          <w:rFonts w:ascii="GHEA Grapalat" w:hAnsi="GHEA Grapalat"/>
        </w:rPr>
        <w:tab/>
      </w:r>
      <w:r w:rsidRPr="00393243">
        <w:rPr>
          <w:rFonts w:ascii="GHEA Grapalat" w:hAnsi="GHEA Grapalat"/>
          <w:b/>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91016CD" w14:textId="77777777" w:rsidR="00F139AD" w:rsidRPr="009F3DC7" w:rsidRDefault="00F139AD" w:rsidP="00F139AD">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Pr>
          <w:rStyle w:val="af6"/>
          <w:rFonts w:ascii="GHEA Grapalat" w:hAnsi="GHEA Grapalat"/>
        </w:rPr>
        <w:footnoteReference w:customMarkFollows="1" w:id="26"/>
        <w:t>32</w:t>
      </w:r>
      <w:r w:rsidRPr="009F3DC7">
        <w:rPr>
          <w:rFonts w:ascii="GHEA Grapalat" w:hAnsi="GHEA Grapalat"/>
        </w:rPr>
        <w:t>.</w:t>
      </w:r>
    </w:p>
    <w:p w14:paraId="19477006" w14:textId="77777777" w:rsidR="00F139AD" w:rsidRPr="009F3DC7" w:rsidRDefault="00F139AD" w:rsidP="00F139AD">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4A144D7"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w:t>
      </w:r>
      <w:r w:rsidRPr="00862ABD">
        <w:rPr>
          <w:rFonts w:ascii="GHEA Grapalat" w:hAnsi="GHEA Grapalat"/>
          <w:spacing w:val="-4"/>
        </w:rPr>
        <w:lastRenderedPageBreak/>
        <w:t>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Pr="002A7783">
        <w:rPr>
          <w:rFonts w:ascii="GHEA Grapalat" w:hAnsi="GHEA Grapalat"/>
          <w:spacing w:val="-4"/>
        </w:rPr>
        <w:t xml:space="preserve"> </w:t>
      </w:r>
      <w:r w:rsidRPr="00862ABD">
        <w:rPr>
          <w:rFonts w:ascii="GHEA Grapalat" w:hAnsi="GHEA Grapalat"/>
          <w:spacing w:val="-4"/>
        </w:rPr>
        <w:t>расторг</w:t>
      </w:r>
      <w:r>
        <w:rPr>
          <w:rFonts w:ascii="GHEA Grapalat" w:hAnsi="GHEA Grapalat"/>
          <w:spacing w:val="-4"/>
        </w:rPr>
        <w:t>ает</w:t>
      </w:r>
      <w:r w:rsidRPr="00862ABD">
        <w:rPr>
          <w:rFonts w:ascii="GHEA Grapalat" w:hAnsi="GHEA Grapalat"/>
          <w:spacing w:val="-4"/>
        </w:rPr>
        <w:t xml:space="preserve">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9DAD404" w14:textId="77777777" w:rsidR="00F139AD" w:rsidRPr="009F3DC7" w:rsidRDefault="00F139AD" w:rsidP="00F139AD">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7B045652" w14:textId="77777777" w:rsidR="00F139AD" w:rsidRPr="009F3DC7" w:rsidRDefault="00F139AD" w:rsidP="00F139AD">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707082D2" w14:textId="77777777" w:rsidR="00F139AD" w:rsidRPr="009F3DC7" w:rsidRDefault="00F139AD" w:rsidP="00F139AD">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7579605" w14:textId="77777777" w:rsidR="00F139AD" w:rsidRPr="009F3DC7" w:rsidRDefault="00F139AD" w:rsidP="00F139AD">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6230EA9" w14:textId="77777777" w:rsidR="00F139AD" w:rsidRPr="009F3DC7" w:rsidRDefault="00F139AD" w:rsidP="00F139AD">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9F66938" w14:textId="77777777" w:rsidR="00F139AD" w:rsidRPr="009F3DC7" w:rsidRDefault="00F139AD" w:rsidP="00F139AD">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2D2F84E7" w14:textId="77777777" w:rsidR="00F139AD" w:rsidRPr="009F3DC7" w:rsidRDefault="00F139AD" w:rsidP="00F139AD">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w:t>
      </w:r>
      <w:r w:rsidRPr="009F3DC7">
        <w:rPr>
          <w:rFonts w:ascii="GHEA Grapalat" w:hAnsi="GHEA Grapalat"/>
        </w:rPr>
        <w:lastRenderedPageBreak/>
        <w:t>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27"/>
        <w:t>33</w:t>
      </w:r>
      <w:r w:rsidRPr="009F3DC7">
        <w:rPr>
          <w:rFonts w:ascii="GHEA Grapalat" w:hAnsi="GHEA Grapalat"/>
        </w:rPr>
        <w:t>.</w:t>
      </w:r>
    </w:p>
    <w:p w14:paraId="130A598D" w14:textId="77777777" w:rsidR="00F139AD" w:rsidRPr="009F3DC7" w:rsidRDefault="00F139AD" w:rsidP="00F139AD">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28"/>
        <w:t>34</w:t>
      </w:r>
      <w:r w:rsidRPr="009F3DC7">
        <w:rPr>
          <w:rFonts w:ascii="GHEA Grapalat" w:hAnsi="GHEA Grapalat"/>
        </w:rPr>
        <w:t>.</w:t>
      </w:r>
    </w:p>
    <w:p w14:paraId="0F1A4294" w14:textId="77777777" w:rsidR="00F139AD" w:rsidRPr="00124BE9" w:rsidRDefault="00F139AD" w:rsidP="00F139AD">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Pr="00C90AA2">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D78DEC2" w14:textId="77777777" w:rsidR="00F139AD" w:rsidRPr="009F3DC7" w:rsidRDefault="00F139AD" w:rsidP="00F139AD">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2106C51F" w14:textId="77777777" w:rsidR="00F139AD" w:rsidRPr="009F3DC7" w:rsidRDefault="00F139AD" w:rsidP="00F139AD">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9F3DC7">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BC4E77E" w14:textId="77777777" w:rsidR="00F139AD" w:rsidRPr="009F3DC7" w:rsidRDefault="00F139AD" w:rsidP="00F139AD">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BF18D36" w14:textId="77777777" w:rsidR="00F139AD" w:rsidRPr="00DC64D2" w:rsidRDefault="00F139AD" w:rsidP="00F139AD">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 xml:space="preserve">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Pr="00862ABD">
        <w:rPr>
          <w:rFonts w:ascii="GHEA Grapalat" w:hAnsi="GHEA Grapalat"/>
          <w:spacing w:val="-4"/>
        </w:rPr>
        <w:t>Подрядчик</w:t>
      </w:r>
      <w:r w:rsidRPr="00DC64D2">
        <w:rPr>
          <w:rFonts w:ascii="GHEA Grapalat" w:hAnsi="GHEA Grapalat"/>
          <w:spacing w:val="-4"/>
        </w:rPr>
        <w:t>а.</w:t>
      </w:r>
    </w:p>
    <w:p w14:paraId="2CC3328D" w14:textId="77777777" w:rsidR="00F139AD" w:rsidRPr="00B02C77" w:rsidRDefault="00F139AD" w:rsidP="00F139AD">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57770E48" w14:textId="77777777" w:rsidR="00F139AD" w:rsidRPr="009F3DC7" w:rsidRDefault="00F139AD" w:rsidP="00F139AD">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0D6BCFCE" w14:textId="77777777" w:rsidR="00F139AD" w:rsidRPr="00763609" w:rsidRDefault="00F139AD" w:rsidP="00F139AD">
      <w:pPr>
        <w:widowControl w:val="0"/>
        <w:tabs>
          <w:tab w:val="left" w:pos="1276"/>
        </w:tabs>
        <w:spacing w:after="160" w:line="353" w:lineRule="auto"/>
        <w:ind w:firstLine="567"/>
        <w:jc w:val="both"/>
        <w:rPr>
          <w:rFonts w:ascii="GHEA Grapalat" w:hAnsi="GHEA Grapalat"/>
          <w:color w:val="FF0000"/>
        </w:rPr>
      </w:pPr>
      <w:r w:rsidRPr="009F3DC7">
        <w:rPr>
          <w:rFonts w:ascii="GHEA Grapalat" w:hAnsi="GHEA Grapalat"/>
        </w:rPr>
        <w:lastRenderedPageBreak/>
        <w:t>8.1</w:t>
      </w:r>
      <w:r>
        <w:rPr>
          <w:rFonts w:ascii="GHEA Grapalat" w:hAnsi="GHEA Grapalat"/>
        </w:rPr>
        <w:t>4.</w:t>
      </w:r>
      <w:r>
        <w:rPr>
          <w:rFonts w:ascii="GHEA Grapalat" w:hAnsi="GHEA Grapalat"/>
        </w:rPr>
        <w:tab/>
      </w:r>
      <w:r w:rsidRPr="009F3DC7">
        <w:rPr>
          <w:rFonts w:ascii="GHEA Grapalat" w:hAnsi="GHEA Grapalat"/>
        </w:rPr>
        <w:t xml:space="preserve">К отношениям, связанным с настоящим договором, применяется </w:t>
      </w:r>
    </w:p>
    <w:p w14:paraId="7C0FB7AC" w14:textId="77777777" w:rsidR="00F139AD" w:rsidRPr="00B02C77" w:rsidRDefault="00F139AD" w:rsidP="00F139AD">
      <w:pPr>
        <w:widowControl w:val="0"/>
        <w:tabs>
          <w:tab w:val="left" w:pos="1276"/>
        </w:tabs>
        <w:spacing w:after="160" w:line="353" w:lineRule="auto"/>
        <w:ind w:firstLine="567"/>
        <w:jc w:val="both"/>
        <w:rPr>
          <w:rFonts w:ascii="GHEA Grapalat" w:hAnsi="GHEA Grapalat"/>
        </w:rPr>
      </w:pPr>
    </w:p>
    <w:p w14:paraId="02063747" w14:textId="77777777" w:rsidR="00F139AD" w:rsidRPr="009F3DC7" w:rsidRDefault="00F139AD" w:rsidP="00F139AD">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F139AD" w:rsidRPr="009F3DC7" w14:paraId="2CF95791" w14:textId="77777777" w:rsidTr="000B1DC3">
        <w:trPr>
          <w:jc w:val="center"/>
        </w:trPr>
        <w:tc>
          <w:tcPr>
            <w:tcW w:w="4536" w:type="dxa"/>
          </w:tcPr>
          <w:p w14:paraId="43834096"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D519144" w14:textId="77777777" w:rsidR="00F139AD" w:rsidRPr="00862ABD" w:rsidRDefault="00F139AD" w:rsidP="000B1DC3">
            <w:pPr>
              <w:widowControl w:val="0"/>
              <w:jc w:val="center"/>
              <w:rPr>
                <w:rFonts w:ascii="GHEA Grapalat" w:hAnsi="GHEA Grapalat"/>
                <w:lang w:val="en-US"/>
              </w:rPr>
            </w:pPr>
            <w:r>
              <w:rPr>
                <w:rFonts w:ascii="GHEA Grapalat" w:hAnsi="GHEA Grapalat"/>
                <w:lang w:val="en-US"/>
              </w:rPr>
              <w:t>______________________</w:t>
            </w:r>
          </w:p>
          <w:p w14:paraId="5D3E8EDB" w14:textId="77777777" w:rsidR="00F139AD" w:rsidRPr="00EF2876" w:rsidRDefault="00F139AD" w:rsidP="000B1DC3">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43FB4764"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9EEAD62" w14:textId="77777777" w:rsidR="00F139AD" w:rsidRPr="009F3DC7" w:rsidRDefault="00F139AD" w:rsidP="000B1DC3">
            <w:pPr>
              <w:widowControl w:val="0"/>
              <w:spacing w:after="160" w:line="360" w:lineRule="auto"/>
              <w:jc w:val="center"/>
              <w:rPr>
                <w:rFonts w:ascii="GHEA Grapalat" w:hAnsi="GHEA Grapalat"/>
              </w:rPr>
            </w:pPr>
          </w:p>
        </w:tc>
        <w:tc>
          <w:tcPr>
            <w:tcW w:w="4343" w:type="dxa"/>
          </w:tcPr>
          <w:p w14:paraId="747E4B36"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C1842D1" w14:textId="77777777" w:rsidR="00F139AD" w:rsidRPr="00862ABD" w:rsidRDefault="00F139AD" w:rsidP="000B1DC3">
            <w:pPr>
              <w:widowControl w:val="0"/>
              <w:jc w:val="center"/>
              <w:rPr>
                <w:rFonts w:ascii="GHEA Grapalat" w:hAnsi="GHEA Grapalat"/>
                <w:lang w:val="en-US"/>
              </w:rPr>
            </w:pPr>
            <w:r>
              <w:rPr>
                <w:rFonts w:ascii="GHEA Grapalat" w:hAnsi="GHEA Grapalat"/>
                <w:lang w:val="en-US"/>
              </w:rPr>
              <w:t>___________________</w:t>
            </w:r>
          </w:p>
          <w:p w14:paraId="39C80A7E" w14:textId="77777777" w:rsidR="00F139AD" w:rsidRPr="00EF2876" w:rsidRDefault="00F139AD" w:rsidP="000B1DC3">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4A4750F3"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М. П.</w:t>
            </w:r>
          </w:p>
        </w:tc>
      </w:tr>
    </w:tbl>
    <w:p w14:paraId="74A10E9E" w14:textId="77777777" w:rsidR="00F139AD" w:rsidRDefault="00F139AD" w:rsidP="00F139AD">
      <w:pPr>
        <w:widowControl w:val="0"/>
        <w:tabs>
          <w:tab w:val="left" w:pos="1276"/>
        </w:tabs>
        <w:spacing w:after="160" w:line="360" w:lineRule="auto"/>
        <w:ind w:firstLine="567"/>
        <w:jc w:val="both"/>
        <w:rPr>
          <w:rFonts w:ascii="GHEA Grapalat" w:hAnsi="GHEA Grapalat"/>
          <w:i/>
          <w:lang w:val="en-US"/>
        </w:rPr>
      </w:pPr>
    </w:p>
    <w:p w14:paraId="61BAC566" w14:textId="77777777" w:rsidR="00F139AD" w:rsidRPr="009F3DC7" w:rsidRDefault="00F139AD" w:rsidP="00F139AD">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5533B996" w14:textId="77777777" w:rsidR="00F139AD" w:rsidRPr="009F3DC7" w:rsidRDefault="00F139AD" w:rsidP="00F139AD">
      <w:pPr>
        <w:widowControl w:val="0"/>
        <w:spacing w:after="160" w:line="360" w:lineRule="auto"/>
        <w:ind w:firstLine="567"/>
        <w:rPr>
          <w:rFonts w:ascii="GHEA Grapalat" w:hAnsi="GHEA Grapalat"/>
          <w:i/>
        </w:rPr>
      </w:pPr>
      <w:r w:rsidRPr="009F3DC7">
        <w:rPr>
          <w:rFonts w:ascii="GHEA Grapalat" w:hAnsi="GHEA Grapalat"/>
        </w:rPr>
        <w:br w:type="page"/>
      </w:r>
    </w:p>
    <w:p w14:paraId="3C63A009" w14:textId="77777777" w:rsidR="00F139AD" w:rsidRPr="009F3DC7" w:rsidRDefault="00F139AD" w:rsidP="00F139AD">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54FF4C5D" w14:textId="77777777" w:rsidR="00F139AD" w:rsidRPr="009F3DC7" w:rsidRDefault="002C0940" w:rsidP="00F139AD">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F139AD" w:rsidRPr="009F3DC7">
        <w:rPr>
          <w:rFonts w:ascii="GHEA Grapalat" w:hAnsi="GHEA Grapalat"/>
        </w:rPr>
        <w:t>к Договору под кодом</w:t>
      </w:r>
      <w:r w:rsidR="00F139AD" w:rsidRPr="008C1A9F">
        <w:rPr>
          <w:rFonts w:ascii="GHEA Grapalat" w:hAnsi="GHEA Grapalat" w:cs="Arial"/>
          <w:i/>
        </w:rPr>
        <w:br/>
      </w:r>
      <w:r w:rsidR="00F139AD" w:rsidRPr="009F3DC7">
        <w:rPr>
          <w:rFonts w:ascii="GHEA Grapalat" w:hAnsi="GHEA Grapalat"/>
          <w:i/>
        </w:rPr>
        <w:t xml:space="preserve">заключенному </w:t>
      </w:r>
      <w:r w:rsidR="00F139AD">
        <w:rPr>
          <w:rFonts w:ascii="GHEA Grapalat" w:hAnsi="GHEA Grapalat"/>
          <w:i/>
        </w:rPr>
        <w:t xml:space="preserve">" </w:t>
      </w:r>
      <w:r w:rsidR="00F139AD" w:rsidRPr="00124BE9">
        <w:rPr>
          <w:rFonts w:ascii="GHEA Grapalat" w:hAnsi="GHEA Grapalat"/>
          <w:i/>
        </w:rPr>
        <w:tab/>
      </w:r>
      <w:r w:rsidR="00F139AD">
        <w:rPr>
          <w:rFonts w:ascii="GHEA Grapalat" w:hAnsi="GHEA Grapalat"/>
          <w:i/>
        </w:rPr>
        <w:t xml:space="preserve">" </w:t>
      </w:r>
      <w:r w:rsidR="00F139AD" w:rsidRPr="009F3DC7">
        <w:rPr>
          <w:rFonts w:ascii="GHEA Grapalat" w:hAnsi="GHEA Grapalat"/>
          <w:i/>
        </w:rPr>
        <w:t xml:space="preserve"> </w:t>
      </w:r>
      <w:r w:rsidR="00F139AD" w:rsidRPr="00124BE9">
        <w:rPr>
          <w:rFonts w:ascii="GHEA Grapalat" w:hAnsi="GHEA Grapalat"/>
          <w:i/>
        </w:rPr>
        <w:tab/>
      </w:r>
      <w:r w:rsidR="00F139AD" w:rsidRPr="009F3DC7">
        <w:rPr>
          <w:rFonts w:ascii="GHEA Grapalat" w:hAnsi="GHEA Grapalat"/>
          <w:i/>
        </w:rPr>
        <w:t>20</w:t>
      </w:r>
      <w:r w:rsidR="00F139AD" w:rsidRPr="00124BE9">
        <w:rPr>
          <w:rFonts w:ascii="GHEA Grapalat" w:hAnsi="GHEA Grapalat"/>
          <w:i/>
        </w:rPr>
        <w:tab/>
      </w:r>
      <w:r w:rsidR="00F139AD" w:rsidRPr="009F3DC7">
        <w:rPr>
          <w:rFonts w:ascii="GHEA Grapalat" w:hAnsi="GHEA Grapalat"/>
          <w:i/>
        </w:rPr>
        <w:t>г.</w:t>
      </w:r>
    </w:p>
    <w:p w14:paraId="6121767B" w14:textId="77777777" w:rsidR="00F139AD" w:rsidRDefault="00F139AD" w:rsidP="0037540B">
      <w:pPr>
        <w:widowControl w:val="0"/>
        <w:spacing w:after="160" w:line="360" w:lineRule="auto"/>
        <w:ind w:firstLine="567"/>
        <w:jc w:val="center"/>
        <w:rPr>
          <w:rFonts w:ascii="GHEA Grapalat" w:hAnsi="GHEA Grapalat"/>
          <w:i/>
        </w:rPr>
      </w:pPr>
    </w:p>
    <w:p w14:paraId="5BCB3FB2"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ОБЪЕМА - ИНВЕСТИЦИИ</w:t>
      </w:r>
    </w:p>
    <w:p w14:paraId="1F5788E6" w14:textId="77777777" w:rsidR="0037540B" w:rsidRPr="0037540B" w:rsidRDefault="0037540B" w:rsidP="0037540B">
      <w:pPr>
        <w:widowControl w:val="0"/>
        <w:spacing w:after="160" w:line="360" w:lineRule="auto"/>
        <w:ind w:firstLine="567"/>
        <w:jc w:val="center"/>
        <w:rPr>
          <w:rFonts w:ascii="GHEA Grapalat" w:hAnsi="GHEA Grapalat"/>
          <w:i/>
        </w:rPr>
      </w:pPr>
    </w:p>
    <w:p w14:paraId="7C2BB558" w14:textId="77777777" w:rsid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ДЛЯ НУЖД ПРАВИТЕЛЬСТВА ОБЩИНЫ ХОЙ Строительство внутрихозяйственных оросительных водопроводов в селе Циацан, община Хой, Армавирский марз, РА</w:t>
      </w:r>
    </w:p>
    <w:p w14:paraId="33D8F059" w14:textId="77777777" w:rsidR="0037540B" w:rsidRDefault="0037540B" w:rsidP="00F139AD">
      <w:pPr>
        <w:widowControl w:val="0"/>
        <w:spacing w:after="160" w:line="360" w:lineRule="auto"/>
        <w:ind w:firstLine="567"/>
        <w:rPr>
          <w:rFonts w:ascii="GHEA Grapalat" w:hAnsi="GHEA Grapalat"/>
          <w:i/>
        </w:rPr>
      </w:pPr>
    </w:p>
    <w:p w14:paraId="24895815" w14:textId="77777777" w:rsidR="0037540B" w:rsidRPr="0037540B" w:rsidRDefault="0037540B" w:rsidP="0037540B">
      <w:pPr>
        <w:widowControl w:val="0"/>
        <w:spacing w:after="160" w:line="360" w:lineRule="auto"/>
        <w:ind w:firstLine="567"/>
        <w:rPr>
          <w:rFonts w:ascii="GHEA Grapalat" w:hAnsi="GHEA Grapalat"/>
          <w:i/>
          <w:color w:val="FF0000"/>
        </w:rPr>
      </w:pPr>
      <w:r w:rsidRPr="0037540B">
        <w:rPr>
          <w:rFonts w:ascii="GHEA Grapalat" w:hAnsi="GHEA Grapalat"/>
          <w:i/>
          <w:color w:val="FF0000"/>
        </w:rPr>
        <w:t>* Подрядчик выполняет работы в селе Циацан.</w:t>
      </w:r>
    </w:p>
    <w:p w14:paraId="4404D7A0" w14:textId="77777777" w:rsidR="0037540B" w:rsidRPr="0037540B" w:rsidRDefault="0037540B" w:rsidP="0037540B">
      <w:pPr>
        <w:widowControl w:val="0"/>
        <w:spacing w:after="160" w:line="360" w:lineRule="auto"/>
        <w:ind w:firstLine="567"/>
        <w:rPr>
          <w:rFonts w:ascii="GHEA Grapalat" w:hAnsi="GHEA Grapalat"/>
          <w:i/>
          <w:color w:val="FF0000"/>
        </w:rPr>
      </w:pPr>
    </w:p>
    <w:p w14:paraId="08D0DF3C" w14:textId="77777777" w:rsidR="0037540B" w:rsidRPr="0037540B" w:rsidRDefault="0037540B" w:rsidP="0037540B">
      <w:pPr>
        <w:widowControl w:val="0"/>
        <w:spacing w:after="160" w:line="360" w:lineRule="auto"/>
        <w:ind w:firstLine="567"/>
        <w:rPr>
          <w:rFonts w:ascii="GHEA Grapalat" w:hAnsi="GHEA Grapalat"/>
          <w:i/>
          <w:color w:val="FF0000"/>
        </w:rPr>
      </w:pPr>
      <w:r w:rsidRPr="0037540B">
        <w:rPr>
          <w:rFonts w:ascii="GHEA Grapalat" w:hAnsi="GHEA Grapalat"/>
          <w:i/>
          <w:color w:val="FF0000"/>
        </w:rPr>
        <w:t>* Выбранный участник должен иметь строительную лицензию в области градостроительства.</w:t>
      </w:r>
    </w:p>
    <w:p w14:paraId="5010A68F" w14:textId="77777777" w:rsidR="0037540B" w:rsidRPr="0037540B" w:rsidRDefault="0037540B" w:rsidP="0037540B">
      <w:pPr>
        <w:widowControl w:val="0"/>
        <w:spacing w:after="160" w:line="360" w:lineRule="auto"/>
        <w:ind w:firstLine="567"/>
        <w:rPr>
          <w:rFonts w:ascii="GHEA Grapalat" w:hAnsi="GHEA Grapalat"/>
          <w:i/>
          <w:color w:val="FF0000"/>
        </w:rPr>
      </w:pPr>
      <w:r w:rsidRPr="0037540B">
        <w:rPr>
          <w:rFonts w:ascii="GHEA Grapalat" w:hAnsi="GHEA Grapalat"/>
          <w:i/>
          <w:color w:val="FF0000"/>
        </w:rPr>
        <w:t>1. Лицензия Комитета Градостроительства РА.</w:t>
      </w:r>
    </w:p>
    <w:p w14:paraId="29D2AAC5" w14:textId="77777777" w:rsidR="0037540B" w:rsidRPr="0037540B" w:rsidRDefault="0037540B" w:rsidP="0037540B">
      <w:pPr>
        <w:widowControl w:val="0"/>
        <w:spacing w:after="160" w:line="360" w:lineRule="auto"/>
        <w:ind w:firstLine="567"/>
        <w:rPr>
          <w:rFonts w:ascii="GHEA Grapalat" w:hAnsi="GHEA Grapalat"/>
          <w:i/>
          <w:color w:val="FF0000"/>
        </w:rPr>
      </w:pPr>
      <w:r w:rsidRPr="0037540B">
        <w:rPr>
          <w:rFonts w:ascii="GHEA Grapalat" w:hAnsi="GHEA Grapalat"/>
          <w:i/>
          <w:color w:val="FF0000"/>
        </w:rPr>
        <w:t>2. Осуществление строительства, гидротехническая лицензия.</w:t>
      </w:r>
    </w:p>
    <w:p w14:paraId="11EE13D9" w14:textId="77777777" w:rsidR="0037540B" w:rsidRPr="0037540B" w:rsidRDefault="0037540B" w:rsidP="0037540B">
      <w:pPr>
        <w:widowControl w:val="0"/>
        <w:spacing w:after="160" w:line="360" w:lineRule="auto"/>
        <w:ind w:firstLine="567"/>
        <w:rPr>
          <w:rFonts w:ascii="GHEA Grapalat" w:hAnsi="GHEA Grapalat"/>
          <w:i/>
          <w:color w:val="FF0000"/>
        </w:rPr>
      </w:pPr>
      <w:r w:rsidRPr="0037540B">
        <w:rPr>
          <w:rFonts w:ascii="GHEA Grapalat" w:hAnsi="GHEA Grapalat"/>
          <w:i/>
          <w:color w:val="FF0000"/>
        </w:rPr>
        <w:t>* Участникам также необходимо отправить листы тома в формате Excel.</w:t>
      </w:r>
    </w:p>
    <w:p w14:paraId="757C1BDC" w14:textId="77777777" w:rsidR="00F139AD" w:rsidRPr="009F3DC7" w:rsidRDefault="00F139AD" w:rsidP="00F139AD">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139AD" w:rsidRPr="009F3DC7" w14:paraId="62F220F4" w14:textId="77777777" w:rsidTr="000B1DC3">
        <w:trPr>
          <w:jc w:val="center"/>
        </w:trPr>
        <w:tc>
          <w:tcPr>
            <w:tcW w:w="4536" w:type="dxa"/>
          </w:tcPr>
          <w:p w14:paraId="3545B152" w14:textId="77777777" w:rsidR="00F139AD" w:rsidRPr="009F3DC7" w:rsidRDefault="00F139AD" w:rsidP="000B1DC3">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4DB06DEE" w14:textId="77777777" w:rsidR="00F139AD" w:rsidRPr="008C1A9F" w:rsidRDefault="00F139AD" w:rsidP="000B1DC3">
            <w:pPr>
              <w:widowControl w:val="0"/>
              <w:ind w:firstLine="34"/>
              <w:jc w:val="center"/>
              <w:rPr>
                <w:rFonts w:ascii="GHEA Grapalat" w:hAnsi="GHEA Grapalat"/>
                <w:lang w:val="en-US"/>
              </w:rPr>
            </w:pPr>
            <w:r>
              <w:rPr>
                <w:rFonts w:ascii="GHEA Grapalat" w:hAnsi="GHEA Grapalat"/>
                <w:lang w:val="en-US"/>
              </w:rPr>
              <w:t>_______________________</w:t>
            </w:r>
          </w:p>
          <w:p w14:paraId="047626D2" w14:textId="77777777" w:rsidR="00F139AD" w:rsidRPr="008C1A9F" w:rsidRDefault="00F139AD" w:rsidP="000B1DC3">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43BBF438" w14:textId="77777777" w:rsidR="00F139AD" w:rsidRPr="009F3DC7" w:rsidRDefault="00F139AD" w:rsidP="000B1DC3">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1C94EF73" w14:textId="77777777" w:rsidR="00F139AD" w:rsidRPr="009F3DC7" w:rsidRDefault="00F139AD" w:rsidP="000B1DC3">
            <w:pPr>
              <w:widowControl w:val="0"/>
              <w:spacing w:after="160" w:line="360" w:lineRule="auto"/>
              <w:ind w:firstLine="34"/>
              <w:jc w:val="center"/>
              <w:rPr>
                <w:rFonts w:ascii="GHEA Grapalat" w:hAnsi="GHEA Grapalat"/>
              </w:rPr>
            </w:pPr>
          </w:p>
        </w:tc>
        <w:tc>
          <w:tcPr>
            <w:tcW w:w="4343" w:type="dxa"/>
          </w:tcPr>
          <w:p w14:paraId="18B2BFDC" w14:textId="77777777" w:rsidR="00F139AD" w:rsidRPr="009F3DC7" w:rsidRDefault="00F139AD" w:rsidP="000B1DC3">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1C770D6D" w14:textId="77777777" w:rsidR="00F139AD" w:rsidRPr="008C1A9F" w:rsidRDefault="00F139AD" w:rsidP="000B1DC3">
            <w:pPr>
              <w:widowControl w:val="0"/>
              <w:ind w:firstLine="34"/>
              <w:jc w:val="center"/>
              <w:rPr>
                <w:rFonts w:ascii="GHEA Grapalat" w:hAnsi="GHEA Grapalat"/>
                <w:lang w:val="en-US"/>
              </w:rPr>
            </w:pPr>
            <w:r>
              <w:rPr>
                <w:rFonts w:ascii="GHEA Grapalat" w:hAnsi="GHEA Grapalat"/>
                <w:lang w:val="en-US"/>
              </w:rPr>
              <w:t>___________________</w:t>
            </w:r>
          </w:p>
          <w:p w14:paraId="1E4AD269" w14:textId="77777777" w:rsidR="00F139AD" w:rsidRPr="008C1A9F" w:rsidRDefault="00F139AD" w:rsidP="000B1DC3">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3776C862" w14:textId="77777777" w:rsidR="00F139AD" w:rsidRPr="009F3DC7" w:rsidRDefault="00F139AD" w:rsidP="000B1DC3">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7DE72A2C" w14:textId="77777777" w:rsidR="0037540B" w:rsidRDefault="0037540B" w:rsidP="0037540B">
      <w:pPr>
        <w:widowControl w:val="0"/>
        <w:spacing w:after="160" w:line="360" w:lineRule="auto"/>
        <w:rPr>
          <w:rFonts w:ascii="GHEA Grapalat" w:hAnsi="GHEA Grapalat"/>
          <w:i/>
        </w:rPr>
      </w:pPr>
    </w:p>
    <w:p w14:paraId="2849CBA7" w14:textId="77777777" w:rsidR="0037540B" w:rsidRPr="009F3DC7" w:rsidRDefault="0037540B" w:rsidP="0037540B">
      <w:pPr>
        <w:widowControl w:val="0"/>
        <w:spacing w:after="160" w:line="360" w:lineRule="auto"/>
        <w:rPr>
          <w:rFonts w:ascii="GHEA Grapalat" w:hAnsi="GHEA Grapalat" w:cs="Arial"/>
          <w:i/>
        </w:rPr>
      </w:pPr>
      <w:r>
        <w:rPr>
          <w:rFonts w:ascii="GHEA Grapalat" w:hAnsi="GHEA Grapalat"/>
          <w:i/>
          <w:lang w:val="hy-AM"/>
        </w:rPr>
        <w:lastRenderedPageBreak/>
        <w:t xml:space="preserve">                                                                                                  </w:t>
      </w:r>
      <w:r w:rsidRPr="009F3DC7">
        <w:rPr>
          <w:rFonts w:ascii="GHEA Grapalat" w:hAnsi="GHEA Grapalat"/>
          <w:i/>
        </w:rPr>
        <w:t>Приложение № 1</w:t>
      </w:r>
    </w:p>
    <w:p w14:paraId="32168E46" w14:textId="77777777" w:rsidR="0037540B" w:rsidRPr="009F3DC7" w:rsidRDefault="002C0940" w:rsidP="0037540B">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37540B" w:rsidRPr="009F3DC7">
        <w:rPr>
          <w:rFonts w:ascii="GHEA Grapalat" w:hAnsi="GHEA Grapalat"/>
        </w:rPr>
        <w:t>к Договору под кодом</w:t>
      </w:r>
      <w:r w:rsidR="0037540B" w:rsidRPr="008C1A9F">
        <w:rPr>
          <w:rFonts w:ascii="GHEA Grapalat" w:hAnsi="GHEA Grapalat" w:cs="Arial"/>
          <w:i/>
        </w:rPr>
        <w:br/>
      </w:r>
      <w:r w:rsidR="0037540B" w:rsidRPr="009F3DC7">
        <w:rPr>
          <w:rFonts w:ascii="GHEA Grapalat" w:hAnsi="GHEA Grapalat"/>
          <w:i/>
        </w:rPr>
        <w:t xml:space="preserve">заключенному </w:t>
      </w:r>
      <w:r w:rsidR="0037540B">
        <w:rPr>
          <w:rFonts w:ascii="GHEA Grapalat" w:hAnsi="GHEA Grapalat"/>
          <w:i/>
        </w:rPr>
        <w:t xml:space="preserve">" </w:t>
      </w:r>
      <w:r w:rsidR="0037540B" w:rsidRPr="00124BE9">
        <w:rPr>
          <w:rFonts w:ascii="GHEA Grapalat" w:hAnsi="GHEA Grapalat"/>
          <w:i/>
        </w:rPr>
        <w:tab/>
      </w:r>
      <w:r w:rsidR="0037540B">
        <w:rPr>
          <w:rFonts w:ascii="GHEA Grapalat" w:hAnsi="GHEA Grapalat"/>
          <w:i/>
        </w:rPr>
        <w:t xml:space="preserve">" </w:t>
      </w:r>
      <w:r w:rsidR="0037540B" w:rsidRPr="009F3DC7">
        <w:rPr>
          <w:rFonts w:ascii="GHEA Grapalat" w:hAnsi="GHEA Grapalat"/>
          <w:i/>
        </w:rPr>
        <w:t xml:space="preserve"> </w:t>
      </w:r>
      <w:r w:rsidR="0037540B" w:rsidRPr="00124BE9">
        <w:rPr>
          <w:rFonts w:ascii="GHEA Grapalat" w:hAnsi="GHEA Grapalat"/>
          <w:i/>
        </w:rPr>
        <w:tab/>
      </w:r>
      <w:r w:rsidR="0037540B" w:rsidRPr="009F3DC7">
        <w:rPr>
          <w:rFonts w:ascii="GHEA Grapalat" w:hAnsi="GHEA Grapalat"/>
          <w:i/>
        </w:rPr>
        <w:t>20</w:t>
      </w:r>
      <w:r w:rsidR="0037540B" w:rsidRPr="00124BE9">
        <w:rPr>
          <w:rFonts w:ascii="GHEA Grapalat" w:hAnsi="GHEA Grapalat"/>
          <w:i/>
        </w:rPr>
        <w:tab/>
      </w:r>
      <w:r w:rsidR="0037540B" w:rsidRPr="009F3DC7">
        <w:rPr>
          <w:rFonts w:ascii="GHEA Grapalat" w:hAnsi="GHEA Grapalat"/>
          <w:i/>
        </w:rPr>
        <w:t>г.</w:t>
      </w:r>
    </w:p>
    <w:p w14:paraId="265CEDA5" w14:textId="77777777" w:rsidR="0037540B" w:rsidRDefault="0037540B" w:rsidP="0037540B">
      <w:pPr>
        <w:widowControl w:val="0"/>
        <w:spacing w:after="160" w:line="360" w:lineRule="auto"/>
        <w:ind w:firstLine="567"/>
        <w:jc w:val="center"/>
        <w:rPr>
          <w:rFonts w:ascii="GHEA Grapalat" w:hAnsi="GHEA Grapalat"/>
          <w:i/>
        </w:rPr>
      </w:pPr>
    </w:p>
    <w:p w14:paraId="5615A117"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ОБЪЕМА - ИНВЕСТИЦИИ</w:t>
      </w:r>
    </w:p>
    <w:p w14:paraId="16D1DA81" w14:textId="77777777" w:rsidR="0037540B" w:rsidRPr="0037540B" w:rsidRDefault="0037540B" w:rsidP="0037540B">
      <w:pPr>
        <w:widowControl w:val="0"/>
        <w:spacing w:after="160" w:line="360" w:lineRule="auto"/>
        <w:ind w:firstLine="567"/>
        <w:jc w:val="center"/>
        <w:rPr>
          <w:rFonts w:ascii="GHEA Grapalat" w:hAnsi="GHEA Grapalat"/>
          <w:i/>
        </w:rPr>
      </w:pPr>
    </w:p>
    <w:p w14:paraId="0BB856F7"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ДЛЯ НУЖД ПРАВИТЕЛЬСТВА ОБЩИНЫ ХОЙ Строительство внутренних оросительных линий в селе Амберд общины Хой Армавирской области РА</w:t>
      </w:r>
    </w:p>
    <w:p w14:paraId="39ECFBE0" w14:textId="77777777" w:rsidR="0037540B" w:rsidRPr="0037540B" w:rsidRDefault="0037540B" w:rsidP="0037540B">
      <w:pPr>
        <w:widowControl w:val="0"/>
        <w:spacing w:after="160" w:line="360" w:lineRule="auto"/>
        <w:ind w:firstLine="567"/>
        <w:jc w:val="center"/>
        <w:rPr>
          <w:rFonts w:ascii="GHEA Grapalat" w:hAnsi="GHEA Grapalat"/>
          <w:i/>
        </w:rPr>
      </w:pPr>
    </w:p>
    <w:p w14:paraId="5387986A"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тома прилагается</w:t>
      </w:r>
    </w:p>
    <w:p w14:paraId="13EF04C2"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rPr>
        <w:t xml:space="preserve">* </w:t>
      </w:r>
      <w:r w:rsidRPr="0037540B">
        <w:rPr>
          <w:rFonts w:ascii="GHEA Grapalat" w:hAnsi="GHEA Grapalat"/>
          <w:i/>
          <w:color w:val="FF0000"/>
        </w:rPr>
        <w:t>Подрядчик выполняет работы в поселке Амберд.</w:t>
      </w:r>
    </w:p>
    <w:p w14:paraId="53964FAE" w14:textId="77777777" w:rsidR="0037540B" w:rsidRPr="0037540B" w:rsidRDefault="0037540B" w:rsidP="0037540B">
      <w:pPr>
        <w:widowControl w:val="0"/>
        <w:spacing w:after="160" w:line="360" w:lineRule="auto"/>
        <w:ind w:firstLine="567"/>
        <w:jc w:val="center"/>
        <w:rPr>
          <w:rFonts w:ascii="GHEA Grapalat" w:hAnsi="GHEA Grapalat"/>
          <w:i/>
          <w:color w:val="FF0000"/>
        </w:rPr>
      </w:pPr>
    </w:p>
    <w:p w14:paraId="487BB1CF"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 Выбранный участник должен иметь строительную лицензию в области градостроительства.</w:t>
      </w:r>
    </w:p>
    <w:p w14:paraId="4C6125BE"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1. Лицензия Комитета Градостроительства РА.</w:t>
      </w:r>
    </w:p>
    <w:p w14:paraId="45F1D82B"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2. Осуществление строительства, гидротехническая лицензия.</w:t>
      </w:r>
    </w:p>
    <w:p w14:paraId="69FEC3E8" w14:textId="77777777" w:rsidR="0037540B" w:rsidRPr="009F3DC7"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color w:val="FF0000"/>
        </w:rPr>
        <w:t xml:space="preserve">* Участникам также необходимо отправить листы тома в формате </w:t>
      </w:r>
      <w:r w:rsidRPr="0037540B">
        <w:rPr>
          <w:rFonts w:ascii="GHEA Grapalat" w:hAnsi="GHEA Grapalat"/>
          <w:i/>
        </w:rPr>
        <w:t>Excel.</w:t>
      </w:r>
    </w:p>
    <w:tbl>
      <w:tblPr>
        <w:tblW w:w="9639" w:type="dxa"/>
        <w:jc w:val="center"/>
        <w:tblLayout w:type="fixed"/>
        <w:tblLook w:val="0000" w:firstRow="0" w:lastRow="0" w:firstColumn="0" w:lastColumn="0" w:noHBand="0" w:noVBand="0"/>
      </w:tblPr>
      <w:tblGrid>
        <w:gridCol w:w="4536"/>
        <w:gridCol w:w="760"/>
        <w:gridCol w:w="4343"/>
      </w:tblGrid>
      <w:tr w:rsidR="0037540B" w:rsidRPr="009F3DC7" w14:paraId="3644A516" w14:textId="77777777" w:rsidTr="00400766">
        <w:trPr>
          <w:jc w:val="center"/>
        </w:trPr>
        <w:tc>
          <w:tcPr>
            <w:tcW w:w="4536" w:type="dxa"/>
          </w:tcPr>
          <w:p w14:paraId="6DAE96C3" w14:textId="77777777" w:rsidR="0037540B" w:rsidRPr="009F3DC7" w:rsidRDefault="0037540B" w:rsidP="0037540B">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5DDA9DDD" w14:textId="77777777" w:rsidR="0037540B" w:rsidRPr="008C1A9F" w:rsidRDefault="0037540B" w:rsidP="0037540B">
            <w:pPr>
              <w:widowControl w:val="0"/>
              <w:ind w:firstLine="34"/>
              <w:jc w:val="center"/>
              <w:rPr>
                <w:rFonts w:ascii="GHEA Grapalat" w:hAnsi="GHEA Grapalat"/>
                <w:lang w:val="en-US"/>
              </w:rPr>
            </w:pPr>
            <w:r>
              <w:rPr>
                <w:rFonts w:ascii="GHEA Grapalat" w:hAnsi="GHEA Grapalat"/>
                <w:lang w:val="en-US"/>
              </w:rPr>
              <w:t>_______________________</w:t>
            </w:r>
          </w:p>
          <w:p w14:paraId="26E71E33" w14:textId="77777777" w:rsidR="0037540B" w:rsidRPr="008C1A9F" w:rsidRDefault="0037540B" w:rsidP="0037540B">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0B7E481F" w14:textId="77777777" w:rsidR="0037540B" w:rsidRPr="009F3DC7" w:rsidRDefault="0037540B" w:rsidP="0037540B">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06A18C94" w14:textId="77777777" w:rsidR="0037540B" w:rsidRPr="009F3DC7" w:rsidRDefault="0037540B" w:rsidP="0037540B">
            <w:pPr>
              <w:widowControl w:val="0"/>
              <w:spacing w:after="160" w:line="360" w:lineRule="auto"/>
              <w:ind w:firstLine="34"/>
              <w:jc w:val="center"/>
              <w:rPr>
                <w:rFonts w:ascii="GHEA Grapalat" w:hAnsi="GHEA Grapalat"/>
              </w:rPr>
            </w:pPr>
          </w:p>
        </w:tc>
        <w:tc>
          <w:tcPr>
            <w:tcW w:w="4343" w:type="dxa"/>
          </w:tcPr>
          <w:p w14:paraId="7E9ACFE5" w14:textId="77777777" w:rsidR="0037540B" w:rsidRPr="009F3DC7" w:rsidRDefault="0037540B" w:rsidP="0037540B">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142684FF" w14:textId="77777777" w:rsidR="0037540B" w:rsidRPr="008C1A9F" w:rsidRDefault="0037540B" w:rsidP="0037540B">
            <w:pPr>
              <w:widowControl w:val="0"/>
              <w:ind w:firstLine="34"/>
              <w:jc w:val="center"/>
              <w:rPr>
                <w:rFonts w:ascii="GHEA Grapalat" w:hAnsi="GHEA Grapalat"/>
                <w:lang w:val="en-US"/>
              </w:rPr>
            </w:pPr>
            <w:r>
              <w:rPr>
                <w:rFonts w:ascii="GHEA Grapalat" w:hAnsi="GHEA Grapalat"/>
                <w:lang w:val="en-US"/>
              </w:rPr>
              <w:t>___________________</w:t>
            </w:r>
          </w:p>
          <w:p w14:paraId="24C8E768" w14:textId="77777777" w:rsidR="0037540B" w:rsidRPr="008C1A9F" w:rsidRDefault="0037540B" w:rsidP="0037540B">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4A62402C" w14:textId="77777777" w:rsidR="0037540B" w:rsidRPr="009F3DC7" w:rsidRDefault="0037540B" w:rsidP="0037540B">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027E1350" w14:textId="77777777" w:rsidR="00F139AD" w:rsidRDefault="00F139AD" w:rsidP="00F139AD">
      <w:pPr>
        <w:rPr>
          <w:rFonts w:ascii="GHEA Grapalat" w:hAnsi="GHEA Grapalat"/>
          <w:i/>
        </w:rPr>
      </w:pPr>
    </w:p>
    <w:p w14:paraId="39B7A121" w14:textId="77777777" w:rsidR="0037540B" w:rsidRDefault="0037540B" w:rsidP="00F139AD">
      <w:pPr>
        <w:widowControl w:val="0"/>
        <w:spacing w:after="160" w:line="360" w:lineRule="auto"/>
        <w:ind w:firstLine="567"/>
        <w:jc w:val="right"/>
        <w:rPr>
          <w:rFonts w:ascii="GHEA Grapalat" w:hAnsi="GHEA Grapalat"/>
          <w:i/>
        </w:rPr>
      </w:pPr>
    </w:p>
    <w:p w14:paraId="54AD4A41" w14:textId="77777777" w:rsidR="0037540B" w:rsidRPr="009F3DC7" w:rsidRDefault="0037540B" w:rsidP="0037540B">
      <w:pPr>
        <w:widowControl w:val="0"/>
        <w:spacing w:after="160" w:line="360" w:lineRule="auto"/>
        <w:rPr>
          <w:rFonts w:ascii="GHEA Grapalat" w:hAnsi="GHEA Grapalat" w:cs="Arial"/>
          <w:i/>
        </w:rPr>
      </w:pPr>
      <w:r>
        <w:rPr>
          <w:rFonts w:ascii="GHEA Grapalat" w:hAnsi="GHEA Grapalat"/>
          <w:i/>
          <w:lang w:val="hy-AM"/>
        </w:rPr>
        <w:lastRenderedPageBreak/>
        <w:t xml:space="preserve">                                                                                                  </w:t>
      </w:r>
      <w:r w:rsidRPr="009F3DC7">
        <w:rPr>
          <w:rFonts w:ascii="GHEA Grapalat" w:hAnsi="GHEA Grapalat"/>
          <w:i/>
        </w:rPr>
        <w:t>Приложение № 1</w:t>
      </w:r>
    </w:p>
    <w:p w14:paraId="1706733C" w14:textId="77777777" w:rsidR="0037540B" w:rsidRPr="009F3DC7" w:rsidRDefault="002C0940" w:rsidP="0037540B">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37540B" w:rsidRPr="009F3DC7">
        <w:rPr>
          <w:rFonts w:ascii="GHEA Grapalat" w:hAnsi="GHEA Grapalat"/>
        </w:rPr>
        <w:t>к Договору под кодом</w:t>
      </w:r>
      <w:r w:rsidR="0037540B" w:rsidRPr="008C1A9F">
        <w:rPr>
          <w:rFonts w:ascii="GHEA Grapalat" w:hAnsi="GHEA Grapalat" w:cs="Arial"/>
          <w:i/>
        </w:rPr>
        <w:br/>
      </w:r>
      <w:r w:rsidR="0037540B" w:rsidRPr="009F3DC7">
        <w:rPr>
          <w:rFonts w:ascii="GHEA Grapalat" w:hAnsi="GHEA Grapalat"/>
          <w:i/>
        </w:rPr>
        <w:t xml:space="preserve">заключенному </w:t>
      </w:r>
      <w:r w:rsidR="0037540B">
        <w:rPr>
          <w:rFonts w:ascii="GHEA Grapalat" w:hAnsi="GHEA Grapalat"/>
          <w:i/>
        </w:rPr>
        <w:t xml:space="preserve">" </w:t>
      </w:r>
      <w:r w:rsidR="0037540B" w:rsidRPr="00124BE9">
        <w:rPr>
          <w:rFonts w:ascii="GHEA Grapalat" w:hAnsi="GHEA Grapalat"/>
          <w:i/>
        </w:rPr>
        <w:tab/>
      </w:r>
      <w:r w:rsidR="0037540B">
        <w:rPr>
          <w:rFonts w:ascii="GHEA Grapalat" w:hAnsi="GHEA Grapalat"/>
          <w:i/>
        </w:rPr>
        <w:t xml:space="preserve">" </w:t>
      </w:r>
      <w:r w:rsidR="0037540B" w:rsidRPr="009F3DC7">
        <w:rPr>
          <w:rFonts w:ascii="GHEA Grapalat" w:hAnsi="GHEA Grapalat"/>
          <w:i/>
        </w:rPr>
        <w:t xml:space="preserve"> </w:t>
      </w:r>
      <w:r w:rsidR="0037540B" w:rsidRPr="00124BE9">
        <w:rPr>
          <w:rFonts w:ascii="GHEA Grapalat" w:hAnsi="GHEA Grapalat"/>
          <w:i/>
        </w:rPr>
        <w:tab/>
      </w:r>
      <w:r w:rsidR="0037540B" w:rsidRPr="009F3DC7">
        <w:rPr>
          <w:rFonts w:ascii="GHEA Grapalat" w:hAnsi="GHEA Grapalat"/>
          <w:i/>
        </w:rPr>
        <w:t>20</w:t>
      </w:r>
      <w:r w:rsidR="0037540B" w:rsidRPr="00124BE9">
        <w:rPr>
          <w:rFonts w:ascii="GHEA Grapalat" w:hAnsi="GHEA Grapalat"/>
          <w:i/>
        </w:rPr>
        <w:tab/>
      </w:r>
      <w:r w:rsidR="0037540B" w:rsidRPr="009F3DC7">
        <w:rPr>
          <w:rFonts w:ascii="GHEA Grapalat" w:hAnsi="GHEA Grapalat"/>
          <w:i/>
        </w:rPr>
        <w:t>г.</w:t>
      </w:r>
    </w:p>
    <w:p w14:paraId="6D7F938B" w14:textId="77777777" w:rsidR="0037540B" w:rsidRDefault="0037540B" w:rsidP="0037540B">
      <w:pPr>
        <w:widowControl w:val="0"/>
        <w:spacing w:after="160" w:line="360" w:lineRule="auto"/>
        <w:ind w:firstLine="567"/>
        <w:jc w:val="center"/>
        <w:rPr>
          <w:rFonts w:ascii="GHEA Grapalat" w:hAnsi="GHEA Grapalat"/>
          <w:i/>
        </w:rPr>
      </w:pPr>
    </w:p>
    <w:p w14:paraId="524C3807"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ОБЪЕМА - ИНВЕСТИЦИИ</w:t>
      </w:r>
    </w:p>
    <w:p w14:paraId="510E3A2F" w14:textId="77777777" w:rsidR="0037540B" w:rsidRPr="0037540B" w:rsidRDefault="0037540B" w:rsidP="0037540B">
      <w:pPr>
        <w:widowControl w:val="0"/>
        <w:spacing w:after="160" w:line="360" w:lineRule="auto"/>
        <w:ind w:firstLine="567"/>
        <w:jc w:val="center"/>
        <w:rPr>
          <w:rFonts w:ascii="GHEA Grapalat" w:hAnsi="GHEA Grapalat"/>
          <w:i/>
        </w:rPr>
      </w:pPr>
    </w:p>
    <w:p w14:paraId="29DB0E84"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ДЛЯ НУЖД ПРАВИТЕЛЬСТВА ОБЩИНЫ ХОЙ Строительство внутренних оросительных линий в в селе Арагац общины Хой Армавирской области РА</w:t>
      </w:r>
    </w:p>
    <w:p w14:paraId="53C8B7F1" w14:textId="77777777" w:rsidR="0037540B" w:rsidRPr="0037540B" w:rsidRDefault="0037540B" w:rsidP="0037540B">
      <w:pPr>
        <w:widowControl w:val="0"/>
        <w:spacing w:after="160" w:line="360" w:lineRule="auto"/>
        <w:ind w:firstLine="567"/>
        <w:jc w:val="center"/>
        <w:rPr>
          <w:rFonts w:ascii="GHEA Grapalat" w:hAnsi="GHEA Grapalat"/>
          <w:i/>
        </w:rPr>
      </w:pPr>
    </w:p>
    <w:p w14:paraId="56457829"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тома прилагается</w:t>
      </w:r>
    </w:p>
    <w:p w14:paraId="421F8E0B"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rPr>
        <w:t xml:space="preserve">* </w:t>
      </w:r>
      <w:r w:rsidRPr="0037540B">
        <w:rPr>
          <w:rFonts w:ascii="GHEA Grapalat" w:hAnsi="GHEA Grapalat"/>
          <w:i/>
          <w:color w:val="FF0000"/>
        </w:rPr>
        <w:t>Подрядчик выполняет работы в в селе Арагац.</w:t>
      </w:r>
    </w:p>
    <w:p w14:paraId="4F990AF8" w14:textId="77777777" w:rsidR="0037540B" w:rsidRPr="0037540B" w:rsidRDefault="0037540B" w:rsidP="0037540B">
      <w:pPr>
        <w:widowControl w:val="0"/>
        <w:spacing w:after="160" w:line="360" w:lineRule="auto"/>
        <w:ind w:firstLine="567"/>
        <w:jc w:val="center"/>
        <w:rPr>
          <w:rFonts w:ascii="GHEA Grapalat" w:hAnsi="GHEA Grapalat"/>
          <w:i/>
          <w:color w:val="FF0000"/>
        </w:rPr>
      </w:pPr>
    </w:p>
    <w:p w14:paraId="3D46B72B"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 Выбранный участник должен иметь строительную лицензию в области градостроительства.</w:t>
      </w:r>
    </w:p>
    <w:p w14:paraId="5CEDB5C0"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1. Лицензия Комитета Градостроительства РА.</w:t>
      </w:r>
    </w:p>
    <w:p w14:paraId="26626B61"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2. Осуществление строительства, гидротехническая лицензия.</w:t>
      </w:r>
    </w:p>
    <w:p w14:paraId="28BE3FE8" w14:textId="77777777" w:rsidR="0037540B" w:rsidRPr="009F3DC7"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color w:val="FF0000"/>
        </w:rPr>
        <w:t xml:space="preserve">* Участникам также необходимо отправить листы тома в формате </w:t>
      </w:r>
      <w:r w:rsidRPr="0037540B">
        <w:rPr>
          <w:rFonts w:ascii="GHEA Grapalat" w:hAnsi="GHEA Grapalat"/>
          <w:i/>
        </w:rPr>
        <w:t>Excel.</w:t>
      </w:r>
    </w:p>
    <w:tbl>
      <w:tblPr>
        <w:tblW w:w="9639" w:type="dxa"/>
        <w:jc w:val="center"/>
        <w:tblLayout w:type="fixed"/>
        <w:tblLook w:val="0000" w:firstRow="0" w:lastRow="0" w:firstColumn="0" w:lastColumn="0" w:noHBand="0" w:noVBand="0"/>
      </w:tblPr>
      <w:tblGrid>
        <w:gridCol w:w="4536"/>
        <w:gridCol w:w="760"/>
        <w:gridCol w:w="4343"/>
      </w:tblGrid>
      <w:tr w:rsidR="0037540B" w:rsidRPr="009F3DC7" w14:paraId="3D890C04" w14:textId="77777777" w:rsidTr="00400766">
        <w:trPr>
          <w:jc w:val="center"/>
        </w:trPr>
        <w:tc>
          <w:tcPr>
            <w:tcW w:w="4536" w:type="dxa"/>
          </w:tcPr>
          <w:p w14:paraId="25A66EB1" w14:textId="77777777" w:rsidR="0037540B" w:rsidRPr="009F3DC7" w:rsidRDefault="0037540B" w:rsidP="0040076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7CF133BF" w14:textId="77777777" w:rsidR="0037540B" w:rsidRPr="008C1A9F" w:rsidRDefault="0037540B" w:rsidP="00400766">
            <w:pPr>
              <w:widowControl w:val="0"/>
              <w:ind w:firstLine="34"/>
              <w:jc w:val="center"/>
              <w:rPr>
                <w:rFonts w:ascii="GHEA Grapalat" w:hAnsi="GHEA Grapalat"/>
                <w:lang w:val="en-US"/>
              </w:rPr>
            </w:pPr>
            <w:r>
              <w:rPr>
                <w:rFonts w:ascii="GHEA Grapalat" w:hAnsi="GHEA Grapalat"/>
                <w:lang w:val="en-US"/>
              </w:rPr>
              <w:t>_______________________</w:t>
            </w:r>
          </w:p>
          <w:p w14:paraId="4C5B101C" w14:textId="77777777" w:rsidR="0037540B" w:rsidRPr="008C1A9F" w:rsidRDefault="0037540B" w:rsidP="0040076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C85E766" w14:textId="77777777" w:rsidR="0037540B" w:rsidRPr="009F3DC7" w:rsidRDefault="0037540B" w:rsidP="0040076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180B1D1B" w14:textId="77777777" w:rsidR="0037540B" w:rsidRPr="009F3DC7" w:rsidRDefault="0037540B" w:rsidP="00400766">
            <w:pPr>
              <w:widowControl w:val="0"/>
              <w:spacing w:after="160" w:line="360" w:lineRule="auto"/>
              <w:ind w:firstLine="34"/>
              <w:jc w:val="center"/>
              <w:rPr>
                <w:rFonts w:ascii="GHEA Grapalat" w:hAnsi="GHEA Grapalat"/>
              </w:rPr>
            </w:pPr>
          </w:p>
        </w:tc>
        <w:tc>
          <w:tcPr>
            <w:tcW w:w="4343" w:type="dxa"/>
          </w:tcPr>
          <w:p w14:paraId="7D68619B" w14:textId="77777777" w:rsidR="0037540B" w:rsidRPr="009F3DC7" w:rsidRDefault="0037540B" w:rsidP="0040076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28757E7B" w14:textId="77777777" w:rsidR="0037540B" w:rsidRPr="008C1A9F" w:rsidRDefault="0037540B" w:rsidP="00400766">
            <w:pPr>
              <w:widowControl w:val="0"/>
              <w:ind w:firstLine="34"/>
              <w:jc w:val="center"/>
              <w:rPr>
                <w:rFonts w:ascii="GHEA Grapalat" w:hAnsi="GHEA Grapalat"/>
                <w:lang w:val="en-US"/>
              </w:rPr>
            </w:pPr>
            <w:r>
              <w:rPr>
                <w:rFonts w:ascii="GHEA Grapalat" w:hAnsi="GHEA Grapalat"/>
                <w:lang w:val="en-US"/>
              </w:rPr>
              <w:t>___________________</w:t>
            </w:r>
          </w:p>
          <w:p w14:paraId="3E82023C" w14:textId="77777777" w:rsidR="0037540B" w:rsidRPr="008C1A9F" w:rsidRDefault="0037540B" w:rsidP="0040076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1C9C9190" w14:textId="77777777" w:rsidR="0037540B" w:rsidRPr="009F3DC7" w:rsidRDefault="0037540B" w:rsidP="0040076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4D9ED2F7" w14:textId="77777777" w:rsidR="0037540B" w:rsidRDefault="0037540B" w:rsidP="00F139AD">
      <w:pPr>
        <w:widowControl w:val="0"/>
        <w:spacing w:after="160" w:line="360" w:lineRule="auto"/>
        <w:ind w:firstLine="567"/>
        <w:jc w:val="right"/>
        <w:rPr>
          <w:rFonts w:ascii="GHEA Grapalat" w:hAnsi="GHEA Grapalat"/>
          <w:i/>
        </w:rPr>
      </w:pPr>
    </w:p>
    <w:p w14:paraId="61101B94" w14:textId="77777777" w:rsidR="0037540B" w:rsidRDefault="0037540B" w:rsidP="00F139AD">
      <w:pPr>
        <w:widowControl w:val="0"/>
        <w:spacing w:after="160" w:line="360" w:lineRule="auto"/>
        <w:ind w:firstLine="567"/>
        <w:jc w:val="right"/>
        <w:rPr>
          <w:rFonts w:ascii="GHEA Grapalat" w:hAnsi="GHEA Grapalat"/>
          <w:i/>
        </w:rPr>
      </w:pPr>
    </w:p>
    <w:p w14:paraId="41FEF267" w14:textId="77777777" w:rsidR="0037540B" w:rsidRPr="009F3DC7" w:rsidRDefault="0037540B" w:rsidP="0037540B">
      <w:pPr>
        <w:widowControl w:val="0"/>
        <w:spacing w:after="160" w:line="360" w:lineRule="auto"/>
        <w:rPr>
          <w:rFonts w:ascii="GHEA Grapalat" w:hAnsi="GHEA Grapalat" w:cs="Arial"/>
          <w:i/>
        </w:rPr>
      </w:pPr>
      <w:r>
        <w:rPr>
          <w:rFonts w:ascii="GHEA Grapalat" w:hAnsi="GHEA Grapalat"/>
          <w:i/>
          <w:lang w:val="hy-AM"/>
        </w:rPr>
        <w:lastRenderedPageBreak/>
        <w:t xml:space="preserve">                                                                                                  </w:t>
      </w:r>
      <w:r w:rsidRPr="009F3DC7">
        <w:rPr>
          <w:rFonts w:ascii="GHEA Grapalat" w:hAnsi="GHEA Grapalat"/>
          <w:i/>
        </w:rPr>
        <w:t>Приложение № 1</w:t>
      </w:r>
    </w:p>
    <w:p w14:paraId="6CA63A00" w14:textId="77777777" w:rsidR="0037540B" w:rsidRPr="009F3DC7" w:rsidRDefault="002C0940" w:rsidP="0037540B">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37540B" w:rsidRPr="009F3DC7">
        <w:rPr>
          <w:rFonts w:ascii="GHEA Grapalat" w:hAnsi="GHEA Grapalat"/>
        </w:rPr>
        <w:t>к Договору под кодом</w:t>
      </w:r>
      <w:r w:rsidR="0037540B" w:rsidRPr="008C1A9F">
        <w:rPr>
          <w:rFonts w:ascii="GHEA Grapalat" w:hAnsi="GHEA Grapalat" w:cs="Arial"/>
          <w:i/>
        </w:rPr>
        <w:br/>
      </w:r>
      <w:r w:rsidR="0037540B" w:rsidRPr="009F3DC7">
        <w:rPr>
          <w:rFonts w:ascii="GHEA Grapalat" w:hAnsi="GHEA Grapalat"/>
          <w:i/>
        </w:rPr>
        <w:t xml:space="preserve">заключенному </w:t>
      </w:r>
      <w:r w:rsidR="0037540B">
        <w:rPr>
          <w:rFonts w:ascii="GHEA Grapalat" w:hAnsi="GHEA Grapalat"/>
          <w:i/>
        </w:rPr>
        <w:t xml:space="preserve">" </w:t>
      </w:r>
      <w:r w:rsidR="0037540B" w:rsidRPr="00124BE9">
        <w:rPr>
          <w:rFonts w:ascii="GHEA Grapalat" w:hAnsi="GHEA Grapalat"/>
          <w:i/>
        </w:rPr>
        <w:tab/>
      </w:r>
      <w:r w:rsidR="0037540B">
        <w:rPr>
          <w:rFonts w:ascii="GHEA Grapalat" w:hAnsi="GHEA Grapalat"/>
          <w:i/>
        </w:rPr>
        <w:t xml:space="preserve">" </w:t>
      </w:r>
      <w:r w:rsidR="0037540B" w:rsidRPr="009F3DC7">
        <w:rPr>
          <w:rFonts w:ascii="GHEA Grapalat" w:hAnsi="GHEA Grapalat"/>
          <w:i/>
        </w:rPr>
        <w:t xml:space="preserve"> </w:t>
      </w:r>
      <w:r w:rsidR="0037540B" w:rsidRPr="00124BE9">
        <w:rPr>
          <w:rFonts w:ascii="GHEA Grapalat" w:hAnsi="GHEA Grapalat"/>
          <w:i/>
        </w:rPr>
        <w:tab/>
      </w:r>
      <w:r w:rsidR="0037540B" w:rsidRPr="009F3DC7">
        <w:rPr>
          <w:rFonts w:ascii="GHEA Grapalat" w:hAnsi="GHEA Grapalat"/>
          <w:i/>
        </w:rPr>
        <w:t>20</w:t>
      </w:r>
      <w:r w:rsidR="0037540B" w:rsidRPr="00124BE9">
        <w:rPr>
          <w:rFonts w:ascii="GHEA Grapalat" w:hAnsi="GHEA Grapalat"/>
          <w:i/>
        </w:rPr>
        <w:tab/>
      </w:r>
      <w:r w:rsidR="0037540B" w:rsidRPr="009F3DC7">
        <w:rPr>
          <w:rFonts w:ascii="GHEA Grapalat" w:hAnsi="GHEA Grapalat"/>
          <w:i/>
        </w:rPr>
        <w:t>г.</w:t>
      </w:r>
    </w:p>
    <w:p w14:paraId="400BF102" w14:textId="77777777" w:rsidR="0037540B" w:rsidRDefault="0037540B" w:rsidP="0037540B">
      <w:pPr>
        <w:widowControl w:val="0"/>
        <w:spacing w:after="160" w:line="360" w:lineRule="auto"/>
        <w:ind w:firstLine="567"/>
        <w:jc w:val="center"/>
        <w:rPr>
          <w:rFonts w:ascii="GHEA Grapalat" w:hAnsi="GHEA Grapalat"/>
          <w:i/>
        </w:rPr>
      </w:pPr>
    </w:p>
    <w:p w14:paraId="2529BFDB"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ОБЪЕМА - ИНВЕСТИЦИИ</w:t>
      </w:r>
    </w:p>
    <w:p w14:paraId="4DB1FE23" w14:textId="77777777" w:rsidR="0037540B" w:rsidRPr="0037540B" w:rsidRDefault="0037540B" w:rsidP="0037540B">
      <w:pPr>
        <w:widowControl w:val="0"/>
        <w:spacing w:after="160" w:line="360" w:lineRule="auto"/>
        <w:ind w:firstLine="567"/>
        <w:jc w:val="center"/>
        <w:rPr>
          <w:rFonts w:ascii="GHEA Grapalat" w:hAnsi="GHEA Grapalat"/>
          <w:i/>
        </w:rPr>
      </w:pPr>
    </w:p>
    <w:p w14:paraId="406F6CCA"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ДЛЯ НУЖД ПРАВИТЕЛЬСТВА ОБЩИНЫ ХОЙ Строительство внутренних оросительных линий в в в селе Айгешат общины Хой Армавирской области РА</w:t>
      </w:r>
    </w:p>
    <w:p w14:paraId="0DAD66B0" w14:textId="77777777" w:rsidR="0037540B" w:rsidRPr="0037540B" w:rsidRDefault="0037540B" w:rsidP="0037540B">
      <w:pPr>
        <w:widowControl w:val="0"/>
        <w:spacing w:after="160" w:line="360" w:lineRule="auto"/>
        <w:ind w:firstLine="567"/>
        <w:jc w:val="center"/>
        <w:rPr>
          <w:rFonts w:ascii="GHEA Grapalat" w:hAnsi="GHEA Grapalat"/>
          <w:i/>
        </w:rPr>
      </w:pPr>
    </w:p>
    <w:p w14:paraId="50493797" w14:textId="77777777" w:rsidR="0037540B" w:rsidRPr="0037540B"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rPr>
        <w:t>Лист тома прилагается</w:t>
      </w:r>
    </w:p>
    <w:p w14:paraId="23E68AE7"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rPr>
        <w:t xml:space="preserve">* </w:t>
      </w:r>
      <w:r w:rsidRPr="0037540B">
        <w:rPr>
          <w:rFonts w:ascii="GHEA Grapalat" w:hAnsi="GHEA Grapalat"/>
          <w:i/>
          <w:color w:val="FF0000"/>
        </w:rPr>
        <w:t>Подрядчик выполняет работы в в в селе Айгешат.</w:t>
      </w:r>
    </w:p>
    <w:p w14:paraId="5E6B7ABC" w14:textId="77777777" w:rsidR="0037540B" w:rsidRPr="0037540B" w:rsidRDefault="0037540B" w:rsidP="0037540B">
      <w:pPr>
        <w:widowControl w:val="0"/>
        <w:spacing w:after="160" w:line="360" w:lineRule="auto"/>
        <w:ind w:firstLine="567"/>
        <w:jc w:val="center"/>
        <w:rPr>
          <w:rFonts w:ascii="GHEA Grapalat" w:hAnsi="GHEA Grapalat"/>
          <w:i/>
          <w:color w:val="FF0000"/>
        </w:rPr>
      </w:pPr>
    </w:p>
    <w:p w14:paraId="5C506EB0"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 Выбранный участник должен иметь строительную лицензию в области градостроительства.</w:t>
      </w:r>
    </w:p>
    <w:p w14:paraId="14B34176"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1. Лицензия Комитета Градостроительства РА.</w:t>
      </w:r>
    </w:p>
    <w:p w14:paraId="3BE31872" w14:textId="77777777" w:rsidR="0037540B" w:rsidRPr="0037540B" w:rsidRDefault="0037540B" w:rsidP="0037540B">
      <w:pPr>
        <w:widowControl w:val="0"/>
        <w:spacing w:after="160" w:line="360" w:lineRule="auto"/>
        <w:ind w:firstLine="567"/>
        <w:jc w:val="center"/>
        <w:rPr>
          <w:rFonts w:ascii="GHEA Grapalat" w:hAnsi="GHEA Grapalat"/>
          <w:i/>
          <w:color w:val="FF0000"/>
        </w:rPr>
      </w:pPr>
      <w:r w:rsidRPr="0037540B">
        <w:rPr>
          <w:rFonts w:ascii="GHEA Grapalat" w:hAnsi="GHEA Grapalat"/>
          <w:i/>
          <w:color w:val="FF0000"/>
        </w:rPr>
        <w:t>2. Осуществление строительства, гидротехническая лицензия.</w:t>
      </w:r>
    </w:p>
    <w:p w14:paraId="122D9952" w14:textId="77777777" w:rsidR="0037540B" w:rsidRPr="009F3DC7" w:rsidRDefault="0037540B" w:rsidP="0037540B">
      <w:pPr>
        <w:widowControl w:val="0"/>
        <w:spacing w:after="160" w:line="360" w:lineRule="auto"/>
        <w:ind w:firstLine="567"/>
        <w:jc w:val="center"/>
        <w:rPr>
          <w:rFonts w:ascii="GHEA Grapalat" w:hAnsi="GHEA Grapalat"/>
          <w:i/>
        </w:rPr>
      </w:pPr>
      <w:r w:rsidRPr="0037540B">
        <w:rPr>
          <w:rFonts w:ascii="GHEA Grapalat" w:hAnsi="GHEA Grapalat"/>
          <w:i/>
          <w:color w:val="FF0000"/>
        </w:rPr>
        <w:t xml:space="preserve">* Участникам также необходимо отправить листы тома в формате </w:t>
      </w:r>
      <w:r w:rsidRPr="0037540B">
        <w:rPr>
          <w:rFonts w:ascii="GHEA Grapalat" w:hAnsi="GHEA Grapalat"/>
          <w:i/>
        </w:rPr>
        <w:t>Excel.</w:t>
      </w:r>
    </w:p>
    <w:tbl>
      <w:tblPr>
        <w:tblW w:w="9639" w:type="dxa"/>
        <w:jc w:val="center"/>
        <w:tblLayout w:type="fixed"/>
        <w:tblLook w:val="0000" w:firstRow="0" w:lastRow="0" w:firstColumn="0" w:lastColumn="0" w:noHBand="0" w:noVBand="0"/>
      </w:tblPr>
      <w:tblGrid>
        <w:gridCol w:w="4536"/>
        <w:gridCol w:w="760"/>
        <w:gridCol w:w="4343"/>
      </w:tblGrid>
      <w:tr w:rsidR="0037540B" w:rsidRPr="009F3DC7" w14:paraId="3C7E5918" w14:textId="77777777" w:rsidTr="00400766">
        <w:trPr>
          <w:jc w:val="center"/>
        </w:trPr>
        <w:tc>
          <w:tcPr>
            <w:tcW w:w="4536" w:type="dxa"/>
          </w:tcPr>
          <w:p w14:paraId="7A5F9256" w14:textId="77777777" w:rsidR="0037540B" w:rsidRPr="009F3DC7" w:rsidRDefault="0037540B" w:rsidP="0040076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3F7DEC3F" w14:textId="77777777" w:rsidR="0037540B" w:rsidRPr="008C1A9F" w:rsidRDefault="0037540B" w:rsidP="00400766">
            <w:pPr>
              <w:widowControl w:val="0"/>
              <w:ind w:firstLine="34"/>
              <w:jc w:val="center"/>
              <w:rPr>
                <w:rFonts w:ascii="GHEA Grapalat" w:hAnsi="GHEA Grapalat"/>
                <w:lang w:val="en-US"/>
              </w:rPr>
            </w:pPr>
            <w:r>
              <w:rPr>
                <w:rFonts w:ascii="GHEA Grapalat" w:hAnsi="GHEA Grapalat"/>
                <w:lang w:val="en-US"/>
              </w:rPr>
              <w:t>_______________________</w:t>
            </w:r>
          </w:p>
          <w:p w14:paraId="5CDD023B" w14:textId="77777777" w:rsidR="0037540B" w:rsidRPr="008C1A9F" w:rsidRDefault="0037540B" w:rsidP="0040076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5AB6701" w14:textId="77777777" w:rsidR="0037540B" w:rsidRPr="009F3DC7" w:rsidRDefault="0037540B" w:rsidP="0040076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3B9B5579" w14:textId="77777777" w:rsidR="0037540B" w:rsidRPr="009F3DC7" w:rsidRDefault="0037540B" w:rsidP="00400766">
            <w:pPr>
              <w:widowControl w:val="0"/>
              <w:spacing w:after="160" w:line="360" w:lineRule="auto"/>
              <w:ind w:firstLine="34"/>
              <w:jc w:val="center"/>
              <w:rPr>
                <w:rFonts w:ascii="GHEA Grapalat" w:hAnsi="GHEA Grapalat"/>
              </w:rPr>
            </w:pPr>
          </w:p>
        </w:tc>
        <w:tc>
          <w:tcPr>
            <w:tcW w:w="4343" w:type="dxa"/>
          </w:tcPr>
          <w:p w14:paraId="512AE111" w14:textId="77777777" w:rsidR="0037540B" w:rsidRPr="009F3DC7" w:rsidRDefault="0037540B" w:rsidP="0040076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75092868" w14:textId="77777777" w:rsidR="0037540B" w:rsidRPr="008C1A9F" w:rsidRDefault="0037540B" w:rsidP="00400766">
            <w:pPr>
              <w:widowControl w:val="0"/>
              <w:ind w:firstLine="34"/>
              <w:jc w:val="center"/>
              <w:rPr>
                <w:rFonts w:ascii="GHEA Grapalat" w:hAnsi="GHEA Grapalat"/>
                <w:lang w:val="en-US"/>
              </w:rPr>
            </w:pPr>
            <w:r>
              <w:rPr>
                <w:rFonts w:ascii="GHEA Grapalat" w:hAnsi="GHEA Grapalat"/>
                <w:lang w:val="en-US"/>
              </w:rPr>
              <w:t>___________________</w:t>
            </w:r>
          </w:p>
          <w:p w14:paraId="7B6018CF" w14:textId="77777777" w:rsidR="0037540B" w:rsidRPr="008C1A9F" w:rsidRDefault="0037540B" w:rsidP="0040076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30A4C74B" w14:textId="77777777" w:rsidR="0037540B" w:rsidRPr="009F3DC7" w:rsidRDefault="0037540B" w:rsidP="0040076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562CC72F" w14:textId="77777777" w:rsidR="0037540B" w:rsidRDefault="0037540B" w:rsidP="00F139AD">
      <w:pPr>
        <w:widowControl w:val="0"/>
        <w:spacing w:after="160" w:line="360" w:lineRule="auto"/>
        <w:ind w:firstLine="567"/>
        <w:jc w:val="right"/>
        <w:rPr>
          <w:rFonts w:ascii="GHEA Grapalat" w:hAnsi="GHEA Grapalat"/>
          <w:i/>
        </w:rPr>
      </w:pPr>
    </w:p>
    <w:p w14:paraId="0EE22B45" w14:textId="77777777" w:rsidR="0037540B" w:rsidRDefault="0037540B" w:rsidP="00FF627D">
      <w:pPr>
        <w:widowControl w:val="0"/>
        <w:spacing w:after="160" w:line="360" w:lineRule="auto"/>
        <w:rPr>
          <w:rFonts w:ascii="GHEA Grapalat" w:hAnsi="GHEA Grapalat"/>
          <w:i/>
        </w:rPr>
      </w:pPr>
    </w:p>
    <w:p w14:paraId="15A2BDB3" w14:textId="77777777" w:rsidR="00F139AD" w:rsidRPr="009F3DC7" w:rsidRDefault="00F139AD" w:rsidP="00F139AD">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1F544862" w14:textId="77777777" w:rsidR="00F139AD" w:rsidRPr="009F3DC7" w:rsidRDefault="002C0940" w:rsidP="00F139AD">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F139AD" w:rsidRPr="009F3DC7">
        <w:rPr>
          <w:rFonts w:ascii="GHEA Grapalat" w:hAnsi="GHEA Grapalat"/>
          <w:i/>
        </w:rPr>
        <w:t xml:space="preserve">к Договору под кодом </w:t>
      </w:r>
      <w:r w:rsidR="00F139AD" w:rsidRPr="00124BE9">
        <w:rPr>
          <w:rFonts w:ascii="GHEA Grapalat" w:hAnsi="GHEA Grapalat" w:cs="Arial"/>
          <w:i/>
        </w:rPr>
        <w:br/>
      </w:r>
      <w:r w:rsidR="00F139AD" w:rsidRPr="009F3DC7">
        <w:rPr>
          <w:rFonts w:ascii="GHEA Grapalat" w:hAnsi="GHEA Grapalat"/>
          <w:i/>
        </w:rPr>
        <w:t xml:space="preserve">заключенному </w:t>
      </w:r>
      <w:r w:rsidR="00F139AD">
        <w:rPr>
          <w:rFonts w:ascii="GHEA Grapalat" w:hAnsi="GHEA Grapalat"/>
          <w:i/>
        </w:rPr>
        <w:t xml:space="preserve">" </w:t>
      </w:r>
      <w:r w:rsidR="00F139AD" w:rsidRPr="00124BE9">
        <w:rPr>
          <w:rFonts w:ascii="GHEA Grapalat" w:hAnsi="GHEA Grapalat"/>
          <w:i/>
        </w:rPr>
        <w:tab/>
      </w:r>
      <w:r w:rsidR="00F139AD">
        <w:rPr>
          <w:rFonts w:ascii="GHEA Grapalat" w:hAnsi="GHEA Grapalat"/>
          <w:i/>
        </w:rPr>
        <w:t xml:space="preserve">" </w:t>
      </w:r>
      <w:r w:rsidR="00F139AD" w:rsidRPr="009F3DC7">
        <w:rPr>
          <w:rFonts w:ascii="GHEA Grapalat" w:hAnsi="GHEA Grapalat"/>
          <w:i/>
        </w:rPr>
        <w:t xml:space="preserve"> </w:t>
      </w:r>
      <w:r w:rsidR="00F139AD" w:rsidRPr="00124BE9">
        <w:rPr>
          <w:rFonts w:ascii="GHEA Grapalat" w:hAnsi="GHEA Grapalat"/>
          <w:i/>
        </w:rPr>
        <w:tab/>
      </w:r>
      <w:r w:rsidR="00F139AD" w:rsidRPr="009F3DC7">
        <w:rPr>
          <w:rFonts w:ascii="GHEA Grapalat" w:hAnsi="GHEA Grapalat"/>
          <w:i/>
        </w:rPr>
        <w:t>20</w:t>
      </w:r>
      <w:r w:rsidR="00F139AD" w:rsidRPr="00124BE9">
        <w:rPr>
          <w:rFonts w:ascii="GHEA Grapalat" w:hAnsi="GHEA Grapalat"/>
          <w:i/>
        </w:rPr>
        <w:tab/>
      </w:r>
      <w:r w:rsidR="00F139AD" w:rsidRPr="009F3DC7">
        <w:rPr>
          <w:rFonts w:ascii="GHEA Grapalat" w:hAnsi="GHEA Grapalat"/>
          <w:i/>
        </w:rPr>
        <w:t>г.</w:t>
      </w:r>
    </w:p>
    <w:p w14:paraId="7F698E98" w14:textId="77777777" w:rsidR="00F139AD" w:rsidRPr="009F3DC7" w:rsidRDefault="00F139AD" w:rsidP="00F139AD">
      <w:pPr>
        <w:widowControl w:val="0"/>
        <w:spacing w:after="160" w:line="360" w:lineRule="auto"/>
        <w:ind w:firstLine="567"/>
        <w:jc w:val="center"/>
        <w:rPr>
          <w:rFonts w:ascii="GHEA Grapalat" w:hAnsi="GHEA Grapalat" w:cs="Sylfaen"/>
          <w:b/>
        </w:rPr>
      </w:pPr>
    </w:p>
    <w:p w14:paraId="0F9069DD" w14:textId="77777777" w:rsidR="00F139AD" w:rsidRPr="009F3DC7" w:rsidRDefault="00F139AD" w:rsidP="00F139AD">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r w:rsidR="00FF627D" w:rsidRPr="00FF627D">
        <w:t xml:space="preserve"> </w:t>
      </w:r>
      <w:r w:rsidR="00FF627D" w:rsidRPr="00FF627D">
        <w:rPr>
          <w:rFonts w:ascii="GHEA Grapalat" w:hAnsi="GHEA Grapalat" w:cs="Sylfaen"/>
          <w:b/>
        </w:rPr>
        <w:t>часть</w:t>
      </w:r>
      <w:r w:rsidR="00FF627D" w:rsidRPr="00FF627D">
        <w:rPr>
          <w:rFonts w:ascii="GHEA Grapalat" w:hAnsi="GHEA Grapalat"/>
          <w:b/>
        </w:rPr>
        <w:t xml:space="preserve"> 1/</w:t>
      </w:r>
    </w:p>
    <w:p w14:paraId="3239F484" w14:textId="77777777" w:rsidR="00F139AD" w:rsidRDefault="00FF627D" w:rsidP="00F139AD">
      <w:pPr>
        <w:widowControl w:val="0"/>
        <w:spacing w:after="160" w:line="360" w:lineRule="auto"/>
        <w:ind w:firstLine="567"/>
        <w:jc w:val="center"/>
        <w:outlineLvl w:val="3"/>
        <w:rPr>
          <w:rFonts w:ascii="GHEA Grapalat" w:hAnsi="GHEA Grapalat"/>
          <w:b/>
        </w:rPr>
      </w:pPr>
      <w:r w:rsidRPr="00FF627D">
        <w:rPr>
          <w:rFonts w:ascii="GHEA Grapalat" w:hAnsi="GHEA Grapalat"/>
          <w:b/>
        </w:rPr>
        <w:t>Строительство хозяйственно-бытовых оросительных вод в селе Циацан общины Хой Армавирского марза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F139AD" w:rsidRPr="002D3B92" w14:paraId="2EF8DBB3" w14:textId="77777777" w:rsidTr="000B1DC3">
        <w:trPr>
          <w:gridAfter w:val="1"/>
          <w:wAfter w:w="699" w:type="dxa"/>
          <w:jc w:val="center"/>
        </w:trPr>
        <w:tc>
          <w:tcPr>
            <w:tcW w:w="4536" w:type="dxa"/>
            <w:gridSpan w:val="3"/>
          </w:tcPr>
          <w:p w14:paraId="74662C63" w14:textId="77777777" w:rsidR="00F139AD" w:rsidRPr="00672161" w:rsidRDefault="00F139AD" w:rsidP="000B1DC3">
            <w:pPr>
              <w:widowControl w:val="0"/>
              <w:spacing w:after="160" w:line="360" w:lineRule="auto"/>
              <w:jc w:val="center"/>
              <w:rPr>
                <w:rFonts w:ascii="GHEA Grapalat" w:hAnsi="GHEA Grapalat"/>
                <w:b/>
              </w:rPr>
            </w:pPr>
          </w:p>
        </w:tc>
        <w:tc>
          <w:tcPr>
            <w:tcW w:w="760" w:type="dxa"/>
          </w:tcPr>
          <w:p w14:paraId="0EC1DA43" w14:textId="77777777" w:rsidR="00F139AD" w:rsidRPr="00672161" w:rsidRDefault="00F139AD" w:rsidP="000B1DC3">
            <w:pPr>
              <w:widowControl w:val="0"/>
              <w:spacing w:after="160" w:line="360" w:lineRule="auto"/>
              <w:jc w:val="center"/>
              <w:rPr>
                <w:rFonts w:ascii="GHEA Grapalat" w:hAnsi="GHEA Grapalat"/>
              </w:rPr>
            </w:pPr>
          </w:p>
        </w:tc>
        <w:tc>
          <w:tcPr>
            <w:tcW w:w="4343" w:type="dxa"/>
            <w:gridSpan w:val="3"/>
          </w:tcPr>
          <w:p w14:paraId="3DDEFF67" w14:textId="77777777" w:rsidR="00F139AD" w:rsidRPr="00672161" w:rsidRDefault="00F139AD" w:rsidP="000B1DC3">
            <w:pPr>
              <w:widowControl w:val="0"/>
              <w:spacing w:after="160" w:line="360" w:lineRule="auto"/>
              <w:jc w:val="center"/>
              <w:rPr>
                <w:rFonts w:ascii="GHEA Grapalat" w:hAnsi="GHEA Grapalat"/>
                <w:b/>
              </w:rPr>
            </w:pPr>
          </w:p>
        </w:tc>
      </w:tr>
      <w:tr w:rsidR="00F139AD" w:rsidRPr="002D3B92" w14:paraId="1777D88F" w14:textId="77777777" w:rsidTr="000B1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1C112E3B" w14:textId="77777777" w:rsidR="00F139AD" w:rsidRPr="002D3B92" w:rsidRDefault="00F139AD" w:rsidP="000B1DC3">
            <w:pPr>
              <w:jc w:val="both"/>
              <w:rPr>
                <w:rFonts w:ascii="GHEA Grapalat" w:hAnsi="GHEA Grapalat"/>
                <w:sz w:val="20"/>
                <w:szCs w:val="20"/>
                <w:lang w:val="pt-BR"/>
              </w:rPr>
            </w:pPr>
          </w:p>
        </w:tc>
        <w:tc>
          <w:tcPr>
            <w:tcW w:w="5117" w:type="dxa"/>
            <w:gridSpan w:val="3"/>
            <w:vMerge/>
          </w:tcPr>
          <w:p w14:paraId="5A275CDB" w14:textId="77777777" w:rsidR="00F139AD" w:rsidRPr="00672161" w:rsidRDefault="00F139AD" w:rsidP="000B1DC3">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33222C14" w14:textId="77777777" w:rsidR="00F139AD" w:rsidRPr="002D3B92" w:rsidRDefault="00F139AD" w:rsidP="000B1DC3">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4101D208" w14:textId="77777777" w:rsidR="00F139AD" w:rsidRPr="002D3B92" w:rsidRDefault="00F139AD" w:rsidP="000B1DC3">
            <w:pPr>
              <w:jc w:val="center"/>
              <w:rPr>
                <w:rFonts w:ascii="GHEA Grapalat" w:hAnsi="GHEA Grapalat"/>
                <w:sz w:val="20"/>
                <w:szCs w:val="20"/>
                <w:lang w:val="pt-BR"/>
              </w:rPr>
            </w:pPr>
            <w:r w:rsidRPr="006D68D7">
              <w:t xml:space="preserve">Начало </w:t>
            </w:r>
          </w:p>
        </w:tc>
        <w:tc>
          <w:tcPr>
            <w:tcW w:w="1701" w:type="dxa"/>
            <w:gridSpan w:val="2"/>
          </w:tcPr>
          <w:p w14:paraId="7DE363C8" w14:textId="77777777" w:rsidR="00F139AD" w:rsidRPr="002D3B92" w:rsidRDefault="00F139AD" w:rsidP="000B1DC3">
            <w:pPr>
              <w:jc w:val="center"/>
              <w:rPr>
                <w:rFonts w:ascii="GHEA Grapalat" w:hAnsi="GHEA Grapalat"/>
                <w:sz w:val="20"/>
                <w:szCs w:val="20"/>
                <w:lang w:val="pt-BR"/>
              </w:rPr>
            </w:pPr>
            <w:r w:rsidRPr="006D68D7">
              <w:t xml:space="preserve"> Конец</w:t>
            </w:r>
          </w:p>
        </w:tc>
      </w:tr>
      <w:tr w:rsidR="00F139AD" w:rsidRPr="00B77189" w14:paraId="572124D7" w14:textId="77777777" w:rsidTr="000B1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6BBBA4D0" w14:textId="77777777" w:rsidR="00F139AD" w:rsidRPr="005E1003" w:rsidRDefault="00FF627D" w:rsidP="000B1DC3">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18AEA89D" w14:textId="77777777" w:rsidR="00FF627D" w:rsidRDefault="00FF627D" w:rsidP="00FF627D">
            <w:pPr>
              <w:widowControl w:val="0"/>
              <w:spacing w:after="160" w:line="360" w:lineRule="auto"/>
              <w:ind w:firstLine="567"/>
              <w:jc w:val="center"/>
              <w:outlineLvl w:val="3"/>
              <w:rPr>
                <w:rFonts w:ascii="GHEA Grapalat" w:hAnsi="GHEA Grapalat"/>
                <w:b/>
              </w:rPr>
            </w:pPr>
            <w:r w:rsidRPr="00FF627D">
              <w:rPr>
                <w:rFonts w:ascii="GHEA Grapalat" w:hAnsi="GHEA Grapalat"/>
                <w:b/>
              </w:rPr>
              <w:t>Строительство хозяйственно-бытовых оросительных вод в селе Циацан общины Хой Армавирского марза РА</w:t>
            </w:r>
          </w:p>
          <w:p w14:paraId="7F875BFC" w14:textId="77777777" w:rsidR="00F139AD" w:rsidRPr="00FF627D" w:rsidRDefault="00F139AD" w:rsidP="000B1DC3">
            <w:pPr>
              <w:rPr>
                <w:rFonts w:ascii="GHEA Grapalat" w:hAnsi="GHEA Grapalat"/>
                <w:b/>
                <w:sz w:val="20"/>
                <w:szCs w:val="20"/>
                <w:highlight w:val="yellow"/>
              </w:rPr>
            </w:pPr>
          </w:p>
        </w:tc>
        <w:tc>
          <w:tcPr>
            <w:tcW w:w="2867" w:type="dxa"/>
          </w:tcPr>
          <w:p w14:paraId="06E0C14B" w14:textId="77777777" w:rsidR="00F139AD" w:rsidRPr="005E1003" w:rsidRDefault="00F139AD" w:rsidP="000B1DC3">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77641FB4" w14:textId="77777777" w:rsidR="00F139AD" w:rsidRPr="006C3C12" w:rsidRDefault="00F139AD" w:rsidP="000B1DC3">
            <w:pPr>
              <w:jc w:val="center"/>
              <w:rPr>
                <w:rFonts w:ascii="GHEA Grapalat" w:hAnsi="GHEA Grapalat"/>
                <w:b/>
                <w:sz w:val="20"/>
                <w:szCs w:val="20"/>
                <w:lang w:val="hy-AM"/>
              </w:rPr>
            </w:pPr>
          </w:p>
        </w:tc>
      </w:tr>
      <w:tr w:rsidR="00F139AD" w:rsidRPr="005E1003" w14:paraId="1245DF3B" w14:textId="77777777" w:rsidTr="000B1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2D8F2E0A" w14:textId="77777777" w:rsidR="00F139AD" w:rsidRPr="002D3B92" w:rsidRDefault="00F139AD" w:rsidP="000B1DC3">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68E5F89E" w14:textId="77777777" w:rsidR="00F139AD" w:rsidRPr="002D3B92" w:rsidRDefault="00F139AD" w:rsidP="000B1DC3">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597FAE12" w14:textId="77777777" w:rsidR="00F139AD" w:rsidRPr="006C3C12" w:rsidRDefault="00FF627D" w:rsidP="000B1DC3">
            <w:pPr>
              <w:jc w:val="center"/>
              <w:rPr>
                <w:rFonts w:ascii="GHEA Grapalat" w:hAnsi="GHEA Grapalat"/>
                <w:b/>
                <w:sz w:val="20"/>
                <w:szCs w:val="20"/>
                <w:lang w:val="hy-AM"/>
              </w:rPr>
            </w:pPr>
            <w:r>
              <w:rPr>
                <w:rFonts w:ascii="GHEA Grapalat" w:hAnsi="GHEA Grapalat"/>
                <w:b/>
                <w:sz w:val="20"/>
                <w:szCs w:val="20"/>
                <w:lang w:val="hy-AM"/>
              </w:rPr>
              <w:t xml:space="preserve">210 </w:t>
            </w:r>
            <w:r w:rsidRPr="00FF627D">
              <w:rPr>
                <w:rFonts w:ascii="GHEA Grapalat" w:hAnsi="GHEA Grapalat"/>
                <w:b/>
                <w:sz w:val="20"/>
                <w:szCs w:val="20"/>
                <w:lang w:val="hy-AM"/>
              </w:rPr>
              <w:t>день</w:t>
            </w:r>
          </w:p>
        </w:tc>
      </w:tr>
      <w:tr w:rsidR="00F139AD" w:rsidRPr="009F3DC7" w14:paraId="16152D64" w14:textId="77777777" w:rsidTr="000B1DC3">
        <w:trPr>
          <w:gridAfter w:val="1"/>
          <w:wAfter w:w="699" w:type="dxa"/>
          <w:jc w:val="center"/>
        </w:trPr>
        <w:tc>
          <w:tcPr>
            <w:tcW w:w="4536" w:type="dxa"/>
            <w:gridSpan w:val="3"/>
          </w:tcPr>
          <w:p w14:paraId="1D91831F" w14:textId="77777777" w:rsidR="00F139AD" w:rsidRDefault="00F139AD" w:rsidP="000B1DC3">
            <w:pPr>
              <w:widowControl w:val="0"/>
              <w:spacing w:after="160" w:line="360" w:lineRule="auto"/>
              <w:jc w:val="center"/>
              <w:rPr>
                <w:rFonts w:ascii="GHEA Grapalat" w:hAnsi="GHEA Grapalat"/>
                <w:b/>
              </w:rPr>
            </w:pPr>
          </w:p>
          <w:p w14:paraId="726007F0"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91D6D8F" w14:textId="77777777" w:rsidR="00F139AD" w:rsidRPr="00517562" w:rsidRDefault="00F139AD" w:rsidP="000B1DC3">
            <w:pPr>
              <w:widowControl w:val="0"/>
              <w:jc w:val="center"/>
              <w:rPr>
                <w:rFonts w:ascii="GHEA Grapalat" w:hAnsi="GHEA Grapalat"/>
                <w:lang w:val="en-US"/>
              </w:rPr>
            </w:pPr>
            <w:r>
              <w:rPr>
                <w:rFonts w:ascii="GHEA Grapalat" w:hAnsi="GHEA Grapalat"/>
                <w:lang w:val="en-US"/>
              </w:rPr>
              <w:t>______________________</w:t>
            </w:r>
          </w:p>
          <w:p w14:paraId="2900EC07" w14:textId="77777777" w:rsidR="00F139AD" w:rsidRPr="00517562" w:rsidRDefault="00F139AD" w:rsidP="000B1DC3">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36BA3A8"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3723912" w14:textId="77777777" w:rsidR="00F139AD" w:rsidRPr="009F3DC7" w:rsidRDefault="00F139AD" w:rsidP="000B1DC3">
            <w:pPr>
              <w:widowControl w:val="0"/>
              <w:spacing w:after="160" w:line="360" w:lineRule="auto"/>
              <w:jc w:val="center"/>
              <w:rPr>
                <w:rFonts w:ascii="GHEA Grapalat" w:hAnsi="GHEA Grapalat"/>
              </w:rPr>
            </w:pPr>
          </w:p>
        </w:tc>
        <w:tc>
          <w:tcPr>
            <w:tcW w:w="4343" w:type="dxa"/>
            <w:gridSpan w:val="3"/>
          </w:tcPr>
          <w:p w14:paraId="00046DF7" w14:textId="77777777" w:rsidR="00F139AD" w:rsidRDefault="00F139AD" w:rsidP="000B1DC3">
            <w:pPr>
              <w:widowControl w:val="0"/>
              <w:spacing w:after="160" w:line="360" w:lineRule="auto"/>
              <w:jc w:val="center"/>
              <w:rPr>
                <w:rFonts w:ascii="GHEA Grapalat" w:hAnsi="GHEA Grapalat"/>
                <w:b/>
              </w:rPr>
            </w:pPr>
          </w:p>
          <w:p w14:paraId="44FB4B1C"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77D5BB8" w14:textId="77777777" w:rsidR="00F139AD" w:rsidRPr="00517562" w:rsidRDefault="00F139AD" w:rsidP="000B1DC3">
            <w:pPr>
              <w:widowControl w:val="0"/>
              <w:jc w:val="center"/>
              <w:rPr>
                <w:rFonts w:ascii="GHEA Grapalat" w:hAnsi="GHEA Grapalat"/>
                <w:lang w:val="en-US"/>
              </w:rPr>
            </w:pPr>
            <w:r>
              <w:rPr>
                <w:rFonts w:ascii="GHEA Grapalat" w:hAnsi="GHEA Grapalat"/>
                <w:lang w:val="en-US"/>
              </w:rPr>
              <w:t>_____________________</w:t>
            </w:r>
          </w:p>
          <w:p w14:paraId="1F3494C9" w14:textId="77777777" w:rsidR="00F139AD" w:rsidRPr="00517562" w:rsidRDefault="00F139AD" w:rsidP="000B1DC3">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F3CAF12"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М. П.</w:t>
            </w:r>
          </w:p>
        </w:tc>
      </w:tr>
    </w:tbl>
    <w:p w14:paraId="457B25BA" w14:textId="77777777" w:rsidR="00F139AD" w:rsidRPr="009F3DC7" w:rsidRDefault="00F139AD" w:rsidP="00F139AD">
      <w:pPr>
        <w:widowControl w:val="0"/>
        <w:tabs>
          <w:tab w:val="left" w:pos="8789"/>
        </w:tabs>
        <w:spacing w:after="160" w:line="360" w:lineRule="auto"/>
        <w:ind w:firstLine="567"/>
        <w:jc w:val="both"/>
        <w:rPr>
          <w:rFonts w:ascii="GHEA Grapalat" w:hAnsi="GHEA Grapalat"/>
        </w:rPr>
      </w:pPr>
    </w:p>
    <w:p w14:paraId="20632697" w14:textId="77777777" w:rsidR="00F139AD" w:rsidRPr="009F3DC7" w:rsidRDefault="00F139AD" w:rsidP="00F139AD">
      <w:pPr>
        <w:widowControl w:val="0"/>
        <w:spacing w:after="160" w:line="360" w:lineRule="auto"/>
        <w:rPr>
          <w:rFonts w:ascii="GHEA Grapalat" w:hAnsi="GHEA Grapalat"/>
          <w:i/>
        </w:rPr>
      </w:pPr>
      <w:r w:rsidRPr="009F3DC7">
        <w:rPr>
          <w:rFonts w:ascii="GHEA Grapalat" w:hAnsi="GHEA Grapalat"/>
        </w:rPr>
        <w:br w:type="page"/>
      </w:r>
    </w:p>
    <w:p w14:paraId="16CC366A" w14:textId="77777777" w:rsidR="00F139AD" w:rsidRDefault="00F139AD" w:rsidP="00F139AD">
      <w:pPr>
        <w:widowControl w:val="0"/>
        <w:spacing w:after="160" w:line="360" w:lineRule="auto"/>
        <w:ind w:firstLine="567"/>
        <w:jc w:val="right"/>
        <w:rPr>
          <w:rFonts w:ascii="GHEA Grapalat" w:hAnsi="GHEA Grapalat"/>
          <w:i/>
        </w:rPr>
      </w:pPr>
    </w:p>
    <w:p w14:paraId="335045E4" w14:textId="77777777" w:rsidR="00FF627D" w:rsidRPr="009F3DC7" w:rsidRDefault="00FF627D" w:rsidP="00FF627D">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14:paraId="29961D50" w14:textId="77777777" w:rsidR="00FF627D" w:rsidRPr="009F3DC7" w:rsidRDefault="002C0940" w:rsidP="00FF627D">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FF627D" w:rsidRPr="009F3DC7">
        <w:rPr>
          <w:rFonts w:ascii="GHEA Grapalat" w:hAnsi="GHEA Grapalat"/>
          <w:i/>
        </w:rPr>
        <w:t xml:space="preserve">к Договору под кодом </w:t>
      </w:r>
      <w:r w:rsidR="00FF627D" w:rsidRPr="00124BE9">
        <w:rPr>
          <w:rFonts w:ascii="GHEA Grapalat" w:hAnsi="GHEA Grapalat" w:cs="Arial"/>
          <w:i/>
        </w:rPr>
        <w:br/>
      </w:r>
      <w:r w:rsidR="00FF627D" w:rsidRPr="009F3DC7">
        <w:rPr>
          <w:rFonts w:ascii="GHEA Grapalat" w:hAnsi="GHEA Grapalat"/>
          <w:i/>
        </w:rPr>
        <w:t xml:space="preserve">заключенному </w:t>
      </w:r>
      <w:r w:rsidR="00FF627D">
        <w:rPr>
          <w:rFonts w:ascii="GHEA Grapalat" w:hAnsi="GHEA Grapalat"/>
          <w:i/>
        </w:rPr>
        <w:t xml:space="preserve">" </w:t>
      </w:r>
      <w:r w:rsidR="00FF627D" w:rsidRPr="00124BE9">
        <w:rPr>
          <w:rFonts w:ascii="GHEA Grapalat" w:hAnsi="GHEA Grapalat"/>
          <w:i/>
        </w:rPr>
        <w:tab/>
      </w:r>
      <w:r w:rsidR="00FF627D">
        <w:rPr>
          <w:rFonts w:ascii="GHEA Grapalat" w:hAnsi="GHEA Grapalat"/>
          <w:i/>
        </w:rPr>
        <w:t xml:space="preserve">" </w:t>
      </w:r>
      <w:r w:rsidR="00FF627D" w:rsidRPr="009F3DC7">
        <w:rPr>
          <w:rFonts w:ascii="GHEA Grapalat" w:hAnsi="GHEA Grapalat"/>
          <w:i/>
        </w:rPr>
        <w:t xml:space="preserve"> </w:t>
      </w:r>
      <w:r w:rsidR="00FF627D" w:rsidRPr="00124BE9">
        <w:rPr>
          <w:rFonts w:ascii="GHEA Grapalat" w:hAnsi="GHEA Grapalat"/>
          <w:i/>
        </w:rPr>
        <w:tab/>
      </w:r>
      <w:r w:rsidR="00FF627D" w:rsidRPr="009F3DC7">
        <w:rPr>
          <w:rFonts w:ascii="GHEA Grapalat" w:hAnsi="GHEA Grapalat"/>
          <w:i/>
        </w:rPr>
        <w:t>20</w:t>
      </w:r>
      <w:r w:rsidR="00FF627D" w:rsidRPr="00124BE9">
        <w:rPr>
          <w:rFonts w:ascii="GHEA Grapalat" w:hAnsi="GHEA Grapalat"/>
          <w:i/>
        </w:rPr>
        <w:tab/>
      </w:r>
      <w:r w:rsidR="00FF627D" w:rsidRPr="009F3DC7">
        <w:rPr>
          <w:rFonts w:ascii="GHEA Grapalat" w:hAnsi="GHEA Grapalat"/>
          <w:i/>
        </w:rPr>
        <w:t>г.</w:t>
      </w:r>
    </w:p>
    <w:p w14:paraId="7EEF4599" w14:textId="77777777" w:rsidR="00FF627D" w:rsidRPr="00FF627D" w:rsidRDefault="00FF627D" w:rsidP="00FF627D">
      <w:pPr>
        <w:widowControl w:val="0"/>
        <w:spacing w:after="160" w:line="360" w:lineRule="auto"/>
        <w:ind w:firstLine="567"/>
        <w:jc w:val="center"/>
        <w:outlineLvl w:val="3"/>
        <w:rPr>
          <w:rFonts w:ascii="GHEA Grapalat" w:hAnsi="GHEA Grapalat" w:cs="Sylfaen"/>
          <w:b/>
        </w:rPr>
      </w:pPr>
      <w:r w:rsidRPr="00FF627D">
        <w:rPr>
          <w:rFonts w:ascii="GHEA Grapalat" w:hAnsi="GHEA Grapalat" w:cs="Sylfaen"/>
          <w:b/>
        </w:rPr>
        <w:t>КАЛЕНДАРЬ РАСПИСАНИЕ/часть 2/</w:t>
      </w:r>
    </w:p>
    <w:p w14:paraId="3C4DFFFC" w14:textId="77777777" w:rsidR="00FF627D" w:rsidRPr="00FF627D" w:rsidRDefault="00FF627D" w:rsidP="00FF627D">
      <w:pPr>
        <w:widowControl w:val="0"/>
        <w:spacing w:after="160" w:line="360" w:lineRule="auto"/>
        <w:ind w:firstLine="567"/>
        <w:jc w:val="center"/>
        <w:outlineLvl w:val="3"/>
        <w:rPr>
          <w:rFonts w:ascii="GHEA Grapalat" w:hAnsi="GHEA Grapalat" w:cs="Sylfaen"/>
          <w:b/>
        </w:rPr>
      </w:pPr>
    </w:p>
    <w:p w14:paraId="176234B3" w14:textId="77777777" w:rsidR="00FF627D" w:rsidRDefault="00FF627D" w:rsidP="00FF627D">
      <w:pPr>
        <w:widowControl w:val="0"/>
        <w:spacing w:after="160" w:line="360" w:lineRule="auto"/>
        <w:ind w:firstLine="567"/>
        <w:jc w:val="center"/>
        <w:outlineLvl w:val="3"/>
        <w:rPr>
          <w:rFonts w:ascii="GHEA Grapalat" w:hAnsi="GHEA Grapalat"/>
          <w:b/>
        </w:rPr>
      </w:pPr>
      <w:r w:rsidRPr="00FF627D">
        <w:rPr>
          <w:rFonts w:ascii="GHEA Grapalat" w:hAnsi="GHEA Grapalat" w:cs="Sylfaen"/>
          <w:b/>
        </w:rPr>
        <w:t>Строительство хозяйственно-бытовых оросительных водопроводов в селе Амберд, община Хой, Армавирский марз,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FF627D" w:rsidRPr="002D3B92" w14:paraId="3B4F76F6" w14:textId="77777777" w:rsidTr="00400766">
        <w:trPr>
          <w:gridAfter w:val="1"/>
          <w:wAfter w:w="699" w:type="dxa"/>
          <w:jc w:val="center"/>
        </w:trPr>
        <w:tc>
          <w:tcPr>
            <w:tcW w:w="4536" w:type="dxa"/>
            <w:gridSpan w:val="3"/>
          </w:tcPr>
          <w:p w14:paraId="2D8C7BD0" w14:textId="77777777" w:rsidR="00FF627D" w:rsidRPr="00672161" w:rsidRDefault="00FF627D" w:rsidP="00400766">
            <w:pPr>
              <w:widowControl w:val="0"/>
              <w:spacing w:after="160" w:line="360" w:lineRule="auto"/>
              <w:jc w:val="center"/>
              <w:rPr>
                <w:rFonts w:ascii="GHEA Grapalat" w:hAnsi="GHEA Grapalat"/>
                <w:b/>
              </w:rPr>
            </w:pPr>
          </w:p>
        </w:tc>
        <w:tc>
          <w:tcPr>
            <w:tcW w:w="760" w:type="dxa"/>
          </w:tcPr>
          <w:p w14:paraId="0176AAAA" w14:textId="77777777" w:rsidR="00FF627D" w:rsidRPr="00672161" w:rsidRDefault="00FF627D" w:rsidP="00400766">
            <w:pPr>
              <w:widowControl w:val="0"/>
              <w:spacing w:after="160" w:line="360" w:lineRule="auto"/>
              <w:jc w:val="center"/>
              <w:rPr>
                <w:rFonts w:ascii="GHEA Grapalat" w:hAnsi="GHEA Grapalat"/>
              </w:rPr>
            </w:pPr>
          </w:p>
        </w:tc>
        <w:tc>
          <w:tcPr>
            <w:tcW w:w="4343" w:type="dxa"/>
            <w:gridSpan w:val="3"/>
          </w:tcPr>
          <w:p w14:paraId="407DF5E7" w14:textId="77777777" w:rsidR="00FF627D" w:rsidRPr="00672161" w:rsidRDefault="00FF627D" w:rsidP="00400766">
            <w:pPr>
              <w:widowControl w:val="0"/>
              <w:spacing w:after="160" w:line="360" w:lineRule="auto"/>
              <w:jc w:val="center"/>
              <w:rPr>
                <w:rFonts w:ascii="GHEA Grapalat" w:hAnsi="GHEA Grapalat"/>
                <w:b/>
              </w:rPr>
            </w:pPr>
          </w:p>
        </w:tc>
      </w:tr>
      <w:tr w:rsidR="00FF627D" w:rsidRPr="002D3B92" w14:paraId="1F420C94"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72938AB7" w14:textId="77777777" w:rsidR="00FF627D" w:rsidRPr="002D3B92" w:rsidRDefault="00FF627D" w:rsidP="00400766">
            <w:pPr>
              <w:jc w:val="both"/>
              <w:rPr>
                <w:rFonts w:ascii="GHEA Grapalat" w:hAnsi="GHEA Grapalat"/>
                <w:sz w:val="20"/>
                <w:szCs w:val="20"/>
                <w:lang w:val="pt-BR"/>
              </w:rPr>
            </w:pPr>
          </w:p>
        </w:tc>
        <w:tc>
          <w:tcPr>
            <w:tcW w:w="5117" w:type="dxa"/>
            <w:gridSpan w:val="3"/>
            <w:vMerge/>
          </w:tcPr>
          <w:p w14:paraId="213D7609" w14:textId="77777777" w:rsidR="00FF627D" w:rsidRPr="00672161" w:rsidRDefault="00FF627D" w:rsidP="00400766">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4DE5EBF2" w14:textId="77777777" w:rsidR="00FF627D" w:rsidRPr="002D3B92" w:rsidRDefault="00FF627D" w:rsidP="00400766">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089970FE" w14:textId="77777777" w:rsidR="00FF627D" w:rsidRPr="002D3B92" w:rsidRDefault="00FF627D" w:rsidP="00400766">
            <w:pPr>
              <w:jc w:val="center"/>
              <w:rPr>
                <w:rFonts w:ascii="GHEA Grapalat" w:hAnsi="GHEA Grapalat"/>
                <w:sz w:val="20"/>
                <w:szCs w:val="20"/>
                <w:lang w:val="pt-BR"/>
              </w:rPr>
            </w:pPr>
            <w:r w:rsidRPr="006D68D7">
              <w:t xml:space="preserve">Начало </w:t>
            </w:r>
          </w:p>
        </w:tc>
        <w:tc>
          <w:tcPr>
            <w:tcW w:w="1701" w:type="dxa"/>
            <w:gridSpan w:val="2"/>
          </w:tcPr>
          <w:p w14:paraId="01907E18" w14:textId="77777777" w:rsidR="00FF627D" w:rsidRPr="002D3B92" w:rsidRDefault="00FF627D" w:rsidP="00400766">
            <w:pPr>
              <w:jc w:val="center"/>
              <w:rPr>
                <w:rFonts w:ascii="GHEA Grapalat" w:hAnsi="GHEA Grapalat"/>
                <w:sz w:val="20"/>
                <w:szCs w:val="20"/>
                <w:lang w:val="pt-BR"/>
              </w:rPr>
            </w:pPr>
            <w:r w:rsidRPr="006D68D7">
              <w:t xml:space="preserve"> Конец</w:t>
            </w:r>
          </w:p>
        </w:tc>
      </w:tr>
      <w:tr w:rsidR="00FF627D" w:rsidRPr="00B77189" w14:paraId="5CC2FE87"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43E94389" w14:textId="77777777" w:rsidR="00FF627D" w:rsidRPr="005E1003" w:rsidRDefault="00FF627D" w:rsidP="00400766">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66D0C5D5" w14:textId="77777777" w:rsidR="00FF627D" w:rsidRDefault="00FF627D" w:rsidP="00FF627D">
            <w:pPr>
              <w:widowControl w:val="0"/>
              <w:spacing w:after="160" w:line="360" w:lineRule="auto"/>
              <w:ind w:firstLine="567"/>
              <w:jc w:val="center"/>
              <w:outlineLvl w:val="3"/>
              <w:rPr>
                <w:rFonts w:ascii="GHEA Grapalat" w:hAnsi="GHEA Grapalat"/>
                <w:b/>
              </w:rPr>
            </w:pPr>
            <w:r w:rsidRPr="00FF627D">
              <w:rPr>
                <w:rFonts w:ascii="GHEA Grapalat" w:hAnsi="GHEA Grapalat" w:cs="Sylfaen"/>
                <w:b/>
              </w:rPr>
              <w:t>Строительство хозяйственно-бытовых оросительных водопроводов в селе Амберд, община Хой, Армавирский марз, РА</w:t>
            </w:r>
          </w:p>
          <w:p w14:paraId="7242637A" w14:textId="77777777" w:rsidR="00FF627D" w:rsidRPr="00FF627D" w:rsidRDefault="00FF627D" w:rsidP="00400766">
            <w:pPr>
              <w:rPr>
                <w:rFonts w:ascii="GHEA Grapalat" w:hAnsi="GHEA Grapalat"/>
                <w:b/>
                <w:sz w:val="20"/>
                <w:szCs w:val="20"/>
                <w:highlight w:val="yellow"/>
              </w:rPr>
            </w:pPr>
          </w:p>
        </w:tc>
        <w:tc>
          <w:tcPr>
            <w:tcW w:w="2867" w:type="dxa"/>
          </w:tcPr>
          <w:p w14:paraId="77EF3D1F" w14:textId="77777777" w:rsidR="00FF627D" w:rsidRPr="005E1003" w:rsidRDefault="00FF627D" w:rsidP="00400766">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3008CD91" w14:textId="77777777" w:rsidR="00FF627D" w:rsidRPr="006C3C12" w:rsidRDefault="00FF627D" w:rsidP="00400766">
            <w:pPr>
              <w:jc w:val="center"/>
              <w:rPr>
                <w:rFonts w:ascii="GHEA Grapalat" w:hAnsi="GHEA Grapalat"/>
                <w:b/>
                <w:sz w:val="20"/>
                <w:szCs w:val="20"/>
                <w:lang w:val="hy-AM"/>
              </w:rPr>
            </w:pPr>
          </w:p>
        </w:tc>
      </w:tr>
      <w:tr w:rsidR="00FF627D" w:rsidRPr="005E1003" w14:paraId="7ADA31A9"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3FAB6C7E" w14:textId="77777777" w:rsidR="00FF627D" w:rsidRPr="002D3B92" w:rsidRDefault="00FF627D" w:rsidP="00400766">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2E6DE362" w14:textId="77777777" w:rsidR="00FF627D" w:rsidRPr="002D3B92" w:rsidRDefault="00FF627D" w:rsidP="00400766">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48B8F6A0" w14:textId="77777777" w:rsidR="00FF627D" w:rsidRPr="006C3C12" w:rsidRDefault="00FF627D" w:rsidP="00400766">
            <w:pPr>
              <w:jc w:val="center"/>
              <w:rPr>
                <w:rFonts w:ascii="GHEA Grapalat" w:hAnsi="GHEA Grapalat"/>
                <w:b/>
                <w:sz w:val="20"/>
                <w:szCs w:val="20"/>
                <w:lang w:val="hy-AM"/>
              </w:rPr>
            </w:pPr>
            <w:r>
              <w:rPr>
                <w:rFonts w:ascii="GHEA Grapalat" w:hAnsi="GHEA Grapalat"/>
                <w:b/>
                <w:sz w:val="20"/>
                <w:szCs w:val="20"/>
                <w:lang w:val="hy-AM"/>
              </w:rPr>
              <w:t xml:space="preserve">210 </w:t>
            </w:r>
            <w:r w:rsidRPr="00FF627D">
              <w:rPr>
                <w:rFonts w:ascii="GHEA Grapalat" w:hAnsi="GHEA Grapalat"/>
                <w:b/>
                <w:sz w:val="20"/>
                <w:szCs w:val="20"/>
                <w:lang w:val="hy-AM"/>
              </w:rPr>
              <w:t>день</w:t>
            </w:r>
          </w:p>
        </w:tc>
      </w:tr>
      <w:tr w:rsidR="00FF627D" w:rsidRPr="009F3DC7" w14:paraId="51EE9F50" w14:textId="77777777" w:rsidTr="00400766">
        <w:trPr>
          <w:gridAfter w:val="1"/>
          <w:wAfter w:w="699" w:type="dxa"/>
          <w:jc w:val="center"/>
        </w:trPr>
        <w:tc>
          <w:tcPr>
            <w:tcW w:w="4536" w:type="dxa"/>
            <w:gridSpan w:val="3"/>
          </w:tcPr>
          <w:p w14:paraId="1FB022EC" w14:textId="77777777" w:rsidR="00FF627D" w:rsidRDefault="00FF627D" w:rsidP="00400766">
            <w:pPr>
              <w:widowControl w:val="0"/>
              <w:spacing w:after="160" w:line="360" w:lineRule="auto"/>
              <w:jc w:val="center"/>
              <w:rPr>
                <w:rFonts w:ascii="GHEA Grapalat" w:hAnsi="GHEA Grapalat"/>
                <w:b/>
              </w:rPr>
            </w:pPr>
          </w:p>
          <w:p w14:paraId="43387B65" w14:textId="77777777" w:rsidR="00FF627D" w:rsidRPr="009F3DC7" w:rsidRDefault="00FF627D" w:rsidP="0040076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8E2AC5A" w14:textId="77777777" w:rsidR="00FF627D" w:rsidRPr="00517562" w:rsidRDefault="00FF627D" w:rsidP="00400766">
            <w:pPr>
              <w:widowControl w:val="0"/>
              <w:jc w:val="center"/>
              <w:rPr>
                <w:rFonts w:ascii="GHEA Grapalat" w:hAnsi="GHEA Grapalat"/>
                <w:lang w:val="en-US"/>
              </w:rPr>
            </w:pPr>
            <w:r>
              <w:rPr>
                <w:rFonts w:ascii="GHEA Grapalat" w:hAnsi="GHEA Grapalat"/>
                <w:lang w:val="en-US"/>
              </w:rPr>
              <w:t>______________________</w:t>
            </w:r>
          </w:p>
          <w:p w14:paraId="5AFAF0A7" w14:textId="77777777" w:rsidR="00FF627D" w:rsidRPr="00517562" w:rsidRDefault="00FF627D"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7EF2F73" w14:textId="77777777" w:rsidR="00FF627D" w:rsidRPr="009F3DC7" w:rsidRDefault="00FF627D" w:rsidP="0040076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DFC477C" w14:textId="77777777" w:rsidR="00FF627D" w:rsidRPr="009F3DC7" w:rsidRDefault="00FF627D" w:rsidP="00400766">
            <w:pPr>
              <w:widowControl w:val="0"/>
              <w:spacing w:after="160" w:line="360" w:lineRule="auto"/>
              <w:jc w:val="center"/>
              <w:rPr>
                <w:rFonts w:ascii="GHEA Grapalat" w:hAnsi="GHEA Grapalat"/>
              </w:rPr>
            </w:pPr>
          </w:p>
        </w:tc>
        <w:tc>
          <w:tcPr>
            <w:tcW w:w="4343" w:type="dxa"/>
            <w:gridSpan w:val="3"/>
          </w:tcPr>
          <w:p w14:paraId="324F51CA" w14:textId="77777777" w:rsidR="00FF627D" w:rsidRDefault="00FF627D" w:rsidP="00400766">
            <w:pPr>
              <w:widowControl w:val="0"/>
              <w:spacing w:after="160" w:line="360" w:lineRule="auto"/>
              <w:jc w:val="center"/>
              <w:rPr>
                <w:rFonts w:ascii="GHEA Grapalat" w:hAnsi="GHEA Grapalat"/>
                <w:b/>
              </w:rPr>
            </w:pPr>
          </w:p>
          <w:p w14:paraId="280181E2" w14:textId="77777777" w:rsidR="00FF627D" w:rsidRPr="009F3DC7" w:rsidRDefault="00FF627D" w:rsidP="0040076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CE08A39" w14:textId="77777777" w:rsidR="00FF627D" w:rsidRPr="00517562" w:rsidRDefault="00FF627D" w:rsidP="00400766">
            <w:pPr>
              <w:widowControl w:val="0"/>
              <w:jc w:val="center"/>
              <w:rPr>
                <w:rFonts w:ascii="GHEA Grapalat" w:hAnsi="GHEA Grapalat"/>
                <w:lang w:val="en-US"/>
              </w:rPr>
            </w:pPr>
            <w:r>
              <w:rPr>
                <w:rFonts w:ascii="GHEA Grapalat" w:hAnsi="GHEA Grapalat"/>
                <w:lang w:val="en-US"/>
              </w:rPr>
              <w:t>_____________________</w:t>
            </w:r>
          </w:p>
          <w:p w14:paraId="2D23A5B8" w14:textId="77777777" w:rsidR="00FF627D" w:rsidRPr="00517562" w:rsidRDefault="00FF627D"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B9944BB" w14:textId="77777777" w:rsidR="00FF627D" w:rsidRPr="009F3DC7" w:rsidRDefault="00FF627D" w:rsidP="00400766">
            <w:pPr>
              <w:widowControl w:val="0"/>
              <w:spacing w:after="160" w:line="360" w:lineRule="auto"/>
              <w:jc w:val="center"/>
              <w:rPr>
                <w:rFonts w:ascii="GHEA Grapalat" w:hAnsi="GHEA Grapalat"/>
              </w:rPr>
            </w:pPr>
            <w:r w:rsidRPr="009F3DC7">
              <w:rPr>
                <w:rFonts w:ascii="GHEA Grapalat" w:hAnsi="GHEA Grapalat"/>
              </w:rPr>
              <w:t>М. П.</w:t>
            </w:r>
          </w:p>
        </w:tc>
      </w:tr>
    </w:tbl>
    <w:p w14:paraId="4A6290AF" w14:textId="77777777" w:rsidR="00FF627D" w:rsidRDefault="00FF627D" w:rsidP="00F139AD">
      <w:pPr>
        <w:widowControl w:val="0"/>
        <w:spacing w:after="160" w:line="360" w:lineRule="auto"/>
        <w:ind w:firstLine="567"/>
        <w:jc w:val="right"/>
        <w:rPr>
          <w:rFonts w:ascii="GHEA Grapalat" w:hAnsi="GHEA Grapalat"/>
          <w:i/>
        </w:rPr>
      </w:pPr>
    </w:p>
    <w:p w14:paraId="4255747F" w14:textId="77777777" w:rsidR="00017010" w:rsidRDefault="00017010" w:rsidP="00F139AD">
      <w:pPr>
        <w:widowControl w:val="0"/>
        <w:spacing w:after="160" w:line="360" w:lineRule="auto"/>
        <w:ind w:firstLine="567"/>
        <w:jc w:val="right"/>
        <w:rPr>
          <w:rFonts w:ascii="GHEA Grapalat" w:hAnsi="GHEA Grapalat"/>
          <w:i/>
        </w:rPr>
      </w:pPr>
    </w:p>
    <w:p w14:paraId="63630DB1" w14:textId="77777777" w:rsidR="00017010" w:rsidRDefault="00017010" w:rsidP="00F139AD">
      <w:pPr>
        <w:widowControl w:val="0"/>
        <w:spacing w:after="160" w:line="360" w:lineRule="auto"/>
        <w:ind w:firstLine="567"/>
        <w:jc w:val="right"/>
        <w:rPr>
          <w:rFonts w:ascii="GHEA Grapalat" w:hAnsi="GHEA Grapalat"/>
          <w:i/>
        </w:rPr>
      </w:pPr>
    </w:p>
    <w:p w14:paraId="6A112C2B" w14:textId="77777777" w:rsidR="00017010" w:rsidRDefault="00017010" w:rsidP="00017010">
      <w:pPr>
        <w:widowControl w:val="0"/>
        <w:spacing w:after="160" w:line="360" w:lineRule="auto"/>
        <w:ind w:firstLine="567"/>
        <w:jc w:val="right"/>
        <w:rPr>
          <w:rFonts w:ascii="GHEA Grapalat" w:hAnsi="GHEA Grapalat"/>
          <w:i/>
        </w:rPr>
      </w:pPr>
    </w:p>
    <w:p w14:paraId="2FD86AE7" w14:textId="77777777" w:rsidR="00017010" w:rsidRPr="009F3DC7" w:rsidRDefault="00017010" w:rsidP="00017010">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1C89EE5F" w14:textId="77777777" w:rsidR="00017010" w:rsidRPr="009F3DC7" w:rsidRDefault="002C0940" w:rsidP="00017010">
      <w:pPr>
        <w:widowControl w:val="0"/>
        <w:spacing w:after="160" w:line="360" w:lineRule="auto"/>
        <w:ind w:firstLine="567"/>
        <w:jc w:val="right"/>
        <w:rPr>
          <w:rFonts w:ascii="GHEA Grapalat" w:hAnsi="GHEA Grapalat" w:cs="Arial"/>
          <w:i/>
        </w:rPr>
      </w:pPr>
      <w:r w:rsidRPr="002C0940">
        <w:rPr>
          <w:rFonts w:ascii="GHEA Grapalat" w:hAnsi="GHEA Grapalat"/>
          <w:b/>
          <w:i/>
          <w:sz w:val="22"/>
        </w:rPr>
        <w:t>АМХХ-БМАШДШБ-23/01</w:t>
      </w:r>
      <w:r w:rsidR="00017010" w:rsidRPr="009F3DC7">
        <w:rPr>
          <w:rFonts w:ascii="GHEA Grapalat" w:hAnsi="GHEA Grapalat"/>
          <w:i/>
        </w:rPr>
        <w:t xml:space="preserve">к Договору под кодом </w:t>
      </w:r>
      <w:r w:rsidR="00017010" w:rsidRPr="00124BE9">
        <w:rPr>
          <w:rFonts w:ascii="GHEA Grapalat" w:hAnsi="GHEA Grapalat" w:cs="Arial"/>
          <w:i/>
        </w:rPr>
        <w:br/>
      </w:r>
      <w:r w:rsidR="00017010" w:rsidRPr="009F3DC7">
        <w:rPr>
          <w:rFonts w:ascii="GHEA Grapalat" w:hAnsi="GHEA Grapalat"/>
          <w:i/>
        </w:rPr>
        <w:t xml:space="preserve">заключенному </w:t>
      </w:r>
      <w:r w:rsidR="00017010">
        <w:rPr>
          <w:rFonts w:ascii="GHEA Grapalat" w:hAnsi="GHEA Grapalat"/>
          <w:i/>
        </w:rPr>
        <w:t xml:space="preserve">" </w:t>
      </w:r>
      <w:r w:rsidR="00017010" w:rsidRPr="00124BE9">
        <w:rPr>
          <w:rFonts w:ascii="GHEA Grapalat" w:hAnsi="GHEA Grapalat"/>
          <w:i/>
        </w:rPr>
        <w:tab/>
      </w:r>
      <w:r w:rsidR="00017010">
        <w:rPr>
          <w:rFonts w:ascii="GHEA Grapalat" w:hAnsi="GHEA Grapalat"/>
          <w:i/>
        </w:rPr>
        <w:t xml:space="preserve">" </w:t>
      </w:r>
      <w:r w:rsidR="00017010" w:rsidRPr="009F3DC7">
        <w:rPr>
          <w:rFonts w:ascii="GHEA Grapalat" w:hAnsi="GHEA Grapalat"/>
          <w:i/>
        </w:rPr>
        <w:t xml:space="preserve"> </w:t>
      </w:r>
      <w:r w:rsidR="00017010" w:rsidRPr="00124BE9">
        <w:rPr>
          <w:rFonts w:ascii="GHEA Grapalat" w:hAnsi="GHEA Grapalat"/>
          <w:i/>
        </w:rPr>
        <w:tab/>
      </w:r>
      <w:r w:rsidR="00017010" w:rsidRPr="009F3DC7">
        <w:rPr>
          <w:rFonts w:ascii="GHEA Grapalat" w:hAnsi="GHEA Grapalat"/>
          <w:i/>
        </w:rPr>
        <w:t>20</w:t>
      </w:r>
      <w:r w:rsidR="00017010" w:rsidRPr="00124BE9">
        <w:rPr>
          <w:rFonts w:ascii="GHEA Grapalat" w:hAnsi="GHEA Grapalat"/>
          <w:i/>
        </w:rPr>
        <w:tab/>
      </w:r>
      <w:r w:rsidR="00017010" w:rsidRPr="009F3DC7">
        <w:rPr>
          <w:rFonts w:ascii="GHEA Grapalat" w:hAnsi="GHEA Grapalat"/>
          <w:i/>
        </w:rPr>
        <w:t>г.</w:t>
      </w:r>
    </w:p>
    <w:p w14:paraId="728A6CCE" w14:textId="77777777" w:rsidR="00017010" w:rsidRPr="00017010" w:rsidRDefault="00017010" w:rsidP="00017010">
      <w:pPr>
        <w:widowControl w:val="0"/>
        <w:spacing w:after="160" w:line="360" w:lineRule="auto"/>
        <w:ind w:firstLine="567"/>
        <w:jc w:val="center"/>
        <w:outlineLvl w:val="3"/>
        <w:rPr>
          <w:rFonts w:ascii="GHEA Grapalat" w:hAnsi="GHEA Grapalat" w:cs="Sylfaen"/>
          <w:b/>
        </w:rPr>
      </w:pPr>
      <w:r w:rsidRPr="00017010">
        <w:rPr>
          <w:rFonts w:ascii="GHEA Grapalat" w:hAnsi="GHEA Grapalat" w:cs="Sylfaen"/>
          <w:b/>
        </w:rPr>
        <w:t>КАЛЕНДАРЬ РАСПИСАНИЕ/часть 3/</w:t>
      </w:r>
    </w:p>
    <w:p w14:paraId="437D00D0" w14:textId="77777777" w:rsidR="00017010" w:rsidRPr="00017010" w:rsidRDefault="00017010" w:rsidP="00017010">
      <w:pPr>
        <w:widowControl w:val="0"/>
        <w:spacing w:after="160" w:line="360" w:lineRule="auto"/>
        <w:ind w:firstLine="567"/>
        <w:jc w:val="center"/>
        <w:outlineLvl w:val="3"/>
        <w:rPr>
          <w:rFonts w:ascii="GHEA Grapalat" w:hAnsi="GHEA Grapalat" w:cs="Sylfaen"/>
          <w:b/>
        </w:rPr>
      </w:pPr>
    </w:p>
    <w:p w14:paraId="2D950DA5" w14:textId="77777777" w:rsidR="00017010" w:rsidRDefault="00017010" w:rsidP="00017010">
      <w:pPr>
        <w:widowControl w:val="0"/>
        <w:spacing w:after="160" w:line="360" w:lineRule="auto"/>
        <w:ind w:firstLine="567"/>
        <w:jc w:val="center"/>
        <w:outlineLvl w:val="3"/>
        <w:rPr>
          <w:rFonts w:ascii="GHEA Grapalat" w:hAnsi="GHEA Grapalat"/>
          <w:b/>
        </w:rPr>
      </w:pPr>
      <w:r w:rsidRPr="00017010">
        <w:rPr>
          <w:rFonts w:ascii="GHEA Grapalat" w:hAnsi="GHEA Grapalat" w:cs="Sylfaen"/>
          <w:b/>
        </w:rPr>
        <w:t>Строительство хозяйственно-бытовых оросительных водопроводов в селе Арагац, община Хой, Армавирский марз,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017010" w:rsidRPr="002D3B92" w14:paraId="2DA6B361" w14:textId="77777777" w:rsidTr="00400766">
        <w:trPr>
          <w:gridAfter w:val="1"/>
          <w:wAfter w:w="699" w:type="dxa"/>
          <w:jc w:val="center"/>
        </w:trPr>
        <w:tc>
          <w:tcPr>
            <w:tcW w:w="4536" w:type="dxa"/>
            <w:gridSpan w:val="3"/>
          </w:tcPr>
          <w:p w14:paraId="4A3943DD" w14:textId="77777777" w:rsidR="00017010" w:rsidRPr="00672161" w:rsidRDefault="00017010" w:rsidP="00400766">
            <w:pPr>
              <w:widowControl w:val="0"/>
              <w:spacing w:after="160" w:line="360" w:lineRule="auto"/>
              <w:jc w:val="center"/>
              <w:rPr>
                <w:rFonts w:ascii="GHEA Grapalat" w:hAnsi="GHEA Grapalat"/>
                <w:b/>
              </w:rPr>
            </w:pPr>
          </w:p>
        </w:tc>
        <w:tc>
          <w:tcPr>
            <w:tcW w:w="760" w:type="dxa"/>
          </w:tcPr>
          <w:p w14:paraId="11ED55B9" w14:textId="77777777" w:rsidR="00017010" w:rsidRPr="00672161" w:rsidRDefault="00017010" w:rsidP="00400766">
            <w:pPr>
              <w:widowControl w:val="0"/>
              <w:spacing w:after="160" w:line="360" w:lineRule="auto"/>
              <w:jc w:val="center"/>
              <w:rPr>
                <w:rFonts w:ascii="GHEA Grapalat" w:hAnsi="GHEA Grapalat"/>
              </w:rPr>
            </w:pPr>
          </w:p>
        </w:tc>
        <w:tc>
          <w:tcPr>
            <w:tcW w:w="4343" w:type="dxa"/>
            <w:gridSpan w:val="3"/>
          </w:tcPr>
          <w:p w14:paraId="58FE44EA" w14:textId="77777777" w:rsidR="00017010" w:rsidRPr="00672161" w:rsidRDefault="00017010" w:rsidP="00400766">
            <w:pPr>
              <w:widowControl w:val="0"/>
              <w:spacing w:after="160" w:line="360" w:lineRule="auto"/>
              <w:jc w:val="center"/>
              <w:rPr>
                <w:rFonts w:ascii="GHEA Grapalat" w:hAnsi="GHEA Grapalat"/>
                <w:b/>
              </w:rPr>
            </w:pPr>
          </w:p>
        </w:tc>
      </w:tr>
      <w:tr w:rsidR="00017010" w:rsidRPr="002D3B92" w14:paraId="22AE3FDB"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6F3C5911" w14:textId="77777777" w:rsidR="00017010" w:rsidRPr="002D3B92" w:rsidRDefault="00017010" w:rsidP="00400766">
            <w:pPr>
              <w:jc w:val="both"/>
              <w:rPr>
                <w:rFonts w:ascii="GHEA Grapalat" w:hAnsi="GHEA Grapalat"/>
                <w:sz w:val="20"/>
                <w:szCs w:val="20"/>
                <w:lang w:val="pt-BR"/>
              </w:rPr>
            </w:pPr>
          </w:p>
        </w:tc>
        <w:tc>
          <w:tcPr>
            <w:tcW w:w="5117" w:type="dxa"/>
            <w:gridSpan w:val="3"/>
            <w:vMerge/>
          </w:tcPr>
          <w:p w14:paraId="7931D04B" w14:textId="77777777" w:rsidR="00017010" w:rsidRPr="00672161" w:rsidRDefault="00017010" w:rsidP="00400766">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0710B57A" w14:textId="77777777" w:rsidR="00017010" w:rsidRPr="002D3B92" w:rsidRDefault="00017010" w:rsidP="00400766">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270EAFE9" w14:textId="77777777" w:rsidR="00017010" w:rsidRPr="002D3B92" w:rsidRDefault="00017010" w:rsidP="00400766">
            <w:pPr>
              <w:jc w:val="center"/>
              <w:rPr>
                <w:rFonts w:ascii="GHEA Grapalat" w:hAnsi="GHEA Grapalat"/>
                <w:sz w:val="20"/>
                <w:szCs w:val="20"/>
                <w:lang w:val="pt-BR"/>
              </w:rPr>
            </w:pPr>
            <w:r w:rsidRPr="006D68D7">
              <w:t xml:space="preserve">Начало </w:t>
            </w:r>
          </w:p>
        </w:tc>
        <w:tc>
          <w:tcPr>
            <w:tcW w:w="1701" w:type="dxa"/>
            <w:gridSpan w:val="2"/>
          </w:tcPr>
          <w:p w14:paraId="797F4606" w14:textId="77777777" w:rsidR="00017010" w:rsidRPr="002D3B92" w:rsidRDefault="00017010" w:rsidP="00400766">
            <w:pPr>
              <w:jc w:val="center"/>
              <w:rPr>
                <w:rFonts w:ascii="GHEA Grapalat" w:hAnsi="GHEA Grapalat"/>
                <w:sz w:val="20"/>
                <w:szCs w:val="20"/>
                <w:lang w:val="pt-BR"/>
              </w:rPr>
            </w:pPr>
            <w:r w:rsidRPr="006D68D7">
              <w:t xml:space="preserve"> Конец</w:t>
            </w:r>
          </w:p>
        </w:tc>
      </w:tr>
      <w:tr w:rsidR="00017010" w:rsidRPr="00B77189" w14:paraId="2E837E7A"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11D468C9" w14:textId="77777777" w:rsidR="00017010" w:rsidRPr="005E1003" w:rsidRDefault="00017010" w:rsidP="00400766">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1CC4B1A7" w14:textId="77777777" w:rsidR="00017010" w:rsidRDefault="00017010" w:rsidP="00017010">
            <w:pPr>
              <w:widowControl w:val="0"/>
              <w:spacing w:after="160" w:line="360" w:lineRule="auto"/>
              <w:ind w:firstLine="567"/>
              <w:jc w:val="center"/>
              <w:outlineLvl w:val="3"/>
              <w:rPr>
                <w:rFonts w:ascii="GHEA Grapalat" w:hAnsi="GHEA Grapalat"/>
                <w:b/>
              </w:rPr>
            </w:pPr>
            <w:r w:rsidRPr="00017010">
              <w:rPr>
                <w:rFonts w:ascii="GHEA Grapalat" w:hAnsi="GHEA Grapalat" w:cs="Sylfaen"/>
                <w:b/>
              </w:rPr>
              <w:t>Строительство хозяйственно-бытовых оросительных водопроводов в селе Арагац, община Хой, Армавирский марз, РА</w:t>
            </w:r>
          </w:p>
          <w:p w14:paraId="40E003D9" w14:textId="77777777" w:rsidR="00017010" w:rsidRPr="00FF627D" w:rsidRDefault="00017010" w:rsidP="00400766">
            <w:pPr>
              <w:rPr>
                <w:rFonts w:ascii="GHEA Grapalat" w:hAnsi="GHEA Grapalat"/>
                <w:b/>
                <w:sz w:val="20"/>
                <w:szCs w:val="20"/>
                <w:highlight w:val="yellow"/>
              </w:rPr>
            </w:pPr>
          </w:p>
        </w:tc>
        <w:tc>
          <w:tcPr>
            <w:tcW w:w="2867" w:type="dxa"/>
          </w:tcPr>
          <w:p w14:paraId="6D006DCD" w14:textId="77777777" w:rsidR="00017010" w:rsidRPr="005E1003" w:rsidRDefault="00017010" w:rsidP="00400766">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448146BC" w14:textId="77777777" w:rsidR="00017010" w:rsidRPr="006C3C12" w:rsidRDefault="00017010" w:rsidP="00400766">
            <w:pPr>
              <w:jc w:val="center"/>
              <w:rPr>
                <w:rFonts w:ascii="GHEA Grapalat" w:hAnsi="GHEA Grapalat"/>
                <w:b/>
                <w:sz w:val="20"/>
                <w:szCs w:val="20"/>
                <w:lang w:val="hy-AM"/>
              </w:rPr>
            </w:pPr>
          </w:p>
        </w:tc>
      </w:tr>
      <w:tr w:rsidR="00017010" w:rsidRPr="005E1003" w14:paraId="6DF44D31"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0597E28B" w14:textId="77777777" w:rsidR="00017010" w:rsidRPr="002D3B92" w:rsidRDefault="00017010" w:rsidP="00400766">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2EDAA844" w14:textId="77777777" w:rsidR="00017010" w:rsidRPr="002D3B92" w:rsidRDefault="00017010" w:rsidP="00400766">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15761445" w14:textId="77777777" w:rsidR="00017010" w:rsidRPr="006C3C12" w:rsidRDefault="00490FE0" w:rsidP="00400766">
            <w:pPr>
              <w:jc w:val="center"/>
              <w:rPr>
                <w:rFonts w:ascii="GHEA Grapalat" w:hAnsi="GHEA Grapalat"/>
                <w:b/>
                <w:sz w:val="20"/>
                <w:szCs w:val="20"/>
                <w:lang w:val="hy-AM"/>
              </w:rPr>
            </w:pPr>
            <w:r w:rsidRPr="00490FE0">
              <w:rPr>
                <w:rFonts w:ascii="GHEA Grapalat" w:hAnsi="GHEA Grapalat"/>
                <w:b/>
                <w:sz w:val="20"/>
                <w:szCs w:val="20"/>
                <w:lang w:val="hy-AM"/>
              </w:rPr>
              <w:t>240</w:t>
            </w:r>
            <w:r w:rsidR="00017010" w:rsidRPr="00490FE0">
              <w:rPr>
                <w:rFonts w:ascii="GHEA Grapalat" w:hAnsi="GHEA Grapalat"/>
                <w:b/>
                <w:sz w:val="20"/>
                <w:szCs w:val="20"/>
                <w:lang w:val="hy-AM"/>
              </w:rPr>
              <w:t xml:space="preserve"> день</w:t>
            </w:r>
          </w:p>
        </w:tc>
      </w:tr>
      <w:tr w:rsidR="00017010" w:rsidRPr="009F3DC7" w14:paraId="7EEE5620" w14:textId="77777777" w:rsidTr="00400766">
        <w:trPr>
          <w:gridAfter w:val="1"/>
          <w:wAfter w:w="699" w:type="dxa"/>
          <w:jc w:val="center"/>
        </w:trPr>
        <w:tc>
          <w:tcPr>
            <w:tcW w:w="4536" w:type="dxa"/>
            <w:gridSpan w:val="3"/>
          </w:tcPr>
          <w:p w14:paraId="50423E7F" w14:textId="77777777" w:rsidR="00017010" w:rsidRDefault="00017010" w:rsidP="00400766">
            <w:pPr>
              <w:widowControl w:val="0"/>
              <w:spacing w:after="160" w:line="360" w:lineRule="auto"/>
              <w:jc w:val="center"/>
              <w:rPr>
                <w:rFonts w:ascii="GHEA Grapalat" w:hAnsi="GHEA Grapalat"/>
                <w:b/>
              </w:rPr>
            </w:pPr>
          </w:p>
          <w:p w14:paraId="186464FB" w14:textId="77777777" w:rsidR="00017010" w:rsidRPr="009F3DC7" w:rsidRDefault="00017010" w:rsidP="0040076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5E82B8AA" w14:textId="77777777" w:rsidR="00017010" w:rsidRPr="00517562" w:rsidRDefault="00017010" w:rsidP="00400766">
            <w:pPr>
              <w:widowControl w:val="0"/>
              <w:jc w:val="center"/>
              <w:rPr>
                <w:rFonts w:ascii="GHEA Grapalat" w:hAnsi="GHEA Grapalat"/>
                <w:lang w:val="en-US"/>
              </w:rPr>
            </w:pPr>
            <w:r>
              <w:rPr>
                <w:rFonts w:ascii="GHEA Grapalat" w:hAnsi="GHEA Grapalat"/>
                <w:lang w:val="en-US"/>
              </w:rPr>
              <w:t>______________________</w:t>
            </w:r>
          </w:p>
          <w:p w14:paraId="57F33689" w14:textId="77777777" w:rsidR="00017010" w:rsidRPr="00517562" w:rsidRDefault="00017010"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8800B60" w14:textId="77777777" w:rsidR="00017010" w:rsidRPr="009F3DC7" w:rsidRDefault="00017010" w:rsidP="0040076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341210A" w14:textId="77777777" w:rsidR="00017010" w:rsidRPr="009F3DC7" w:rsidRDefault="00017010" w:rsidP="00400766">
            <w:pPr>
              <w:widowControl w:val="0"/>
              <w:spacing w:after="160" w:line="360" w:lineRule="auto"/>
              <w:jc w:val="center"/>
              <w:rPr>
                <w:rFonts w:ascii="GHEA Grapalat" w:hAnsi="GHEA Grapalat"/>
              </w:rPr>
            </w:pPr>
          </w:p>
        </w:tc>
        <w:tc>
          <w:tcPr>
            <w:tcW w:w="4343" w:type="dxa"/>
            <w:gridSpan w:val="3"/>
          </w:tcPr>
          <w:p w14:paraId="049D5B32" w14:textId="77777777" w:rsidR="00017010" w:rsidRDefault="00017010" w:rsidP="00400766">
            <w:pPr>
              <w:widowControl w:val="0"/>
              <w:spacing w:after="160" w:line="360" w:lineRule="auto"/>
              <w:jc w:val="center"/>
              <w:rPr>
                <w:rFonts w:ascii="GHEA Grapalat" w:hAnsi="GHEA Grapalat"/>
                <w:b/>
              </w:rPr>
            </w:pPr>
          </w:p>
          <w:p w14:paraId="23C0497C" w14:textId="77777777" w:rsidR="00017010" w:rsidRPr="009F3DC7" w:rsidRDefault="00017010" w:rsidP="0040076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2CFD5FE" w14:textId="77777777" w:rsidR="00017010" w:rsidRPr="00517562" w:rsidRDefault="00017010" w:rsidP="00400766">
            <w:pPr>
              <w:widowControl w:val="0"/>
              <w:jc w:val="center"/>
              <w:rPr>
                <w:rFonts w:ascii="GHEA Grapalat" w:hAnsi="GHEA Grapalat"/>
                <w:lang w:val="en-US"/>
              </w:rPr>
            </w:pPr>
            <w:r>
              <w:rPr>
                <w:rFonts w:ascii="GHEA Grapalat" w:hAnsi="GHEA Grapalat"/>
                <w:lang w:val="en-US"/>
              </w:rPr>
              <w:t>_____________________</w:t>
            </w:r>
          </w:p>
          <w:p w14:paraId="1A5130BE" w14:textId="77777777" w:rsidR="00017010" w:rsidRPr="00517562" w:rsidRDefault="00017010"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7C796BB" w14:textId="77777777" w:rsidR="00017010" w:rsidRPr="009F3DC7" w:rsidRDefault="00017010" w:rsidP="00400766">
            <w:pPr>
              <w:widowControl w:val="0"/>
              <w:spacing w:after="160" w:line="360" w:lineRule="auto"/>
              <w:jc w:val="center"/>
              <w:rPr>
                <w:rFonts w:ascii="GHEA Grapalat" w:hAnsi="GHEA Grapalat"/>
              </w:rPr>
            </w:pPr>
            <w:r w:rsidRPr="009F3DC7">
              <w:rPr>
                <w:rFonts w:ascii="GHEA Grapalat" w:hAnsi="GHEA Grapalat"/>
              </w:rPr>
              <w:t>М. П.</w:t>
            </w:r>
          </w:p>
        </w:tc>
      </w:tr>
    </w:tbl>
    <w:p w14:paraId="186B13CC" w14:textId="77777777" w:rsidR="00017010" w:rsidRDefault="00017010" w:rsidP="00F139AD">
      <w:pPr>
        <w:widowControl w:val="0"/>
        <w:spacing w:after="160" w:line="360" w:lineRule="auto"/>
        <w:ind w:firstLine="567"/>
        <w:jc w:val="right"/>
        <w:rPr>
          <w:rFonts w:ascii="GHEA Grapalat" w:hAnsi="GHEA Grapalat"/>
          <w:i/>
        </w:rPr>
      </w:pPr>
    </w:p>
    <w:p w14:paraId="5EE32A7C" w14:textId="77777777" w:rsidR="00017010" w:rsidRDefault="00017010" w:rsidP="00F139AD">
      <w:pPr>
        <w:widowControl w:val="0"/>
        <w:spacing w:after="160" w:line="360" w:lineRule="auto"/>
        <w:ind w:firstLine="567"/>
        <w:jc w:val="right"/>
        <w:rPr>
          <w:rFonts w:ascii="GHEA Grapalat" w:hAnsi="GHEA Grapalat"/>
          <w:i/>
        </w:rPr>
      </w:pPr>
    </w:p>
    <w:p w14:paraId="4BE1CBC9" w14:textId="77777777" w:rsidR="00017010" w:rsidRDefault="00017010" w:rsidP="00F139AD">
      <w:pPr>
        <w:widowControl w:val="0"/>
        <w:spacing w:after="160" w:line="360" w:lineRule="auto"/>
        <w:ind w:firstLine="567"/>
        <w:jc w:val="right"/>
        <w:rPr>
          <w:rFonts w:ascii="GHEA Grapalat" w:hAnsi="GHEA Grapalat"/>
          <w:i/>
        </w:rPr>
      </w:pPr>
    </w:p>
    <w:p w14:paraId="3053B7B6" w14:textId="77777777" w:rsidR="00017010" w:rsidRDefault="00017010" w:rsidP="00017010">
      <w:pPr>
        <w:widowControl w:val="0"/>
        <w:spacing w:after="160" w:line="360" w:lineRule="auto"/>
        <w:ind w:firstLine="567"/>
        <w:jc w:val="right"/>
        <w:rPr>
          <w:rFonts w:ascii="GHEA Grapalat" w:hAnsi="GHEA Grapalat"/>
          <w:i/>
        </w:rPr>
      </w:pPr>
    </w:p>
    <w:p w14:paraId="16BB84DB" w14:textId="77777777" w:rsidR="00017010" w:rsidRPr="009F3DC7" w:rsidRDefault="00017010" w:rsidP="00017010">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14:paraId="32E480D4" w14:textId="77777777" w:rsidR="00017010" w:rsidRPr="009F3DC7" w:rsidRDefault="002C0940" w:rsidP="00017010">
      <w:pPr>
        <w:widowControl w:val="0"/>
        <w:spacing w:after="160" w:line="360" w:lineRule="auto"/>
        <w:ind w:firstLine="567"/>
        <w:jc w:val="right"/>
        <w:rPr>
          <w:rFonts w:ascii="GHEA Grapalat" w:hAnsi="GHEA Grapalat" w:cs="Arial"/>
          <w:i/>
        </w:rPr>
      </w:pPr>
      <w:r w:rsidRPr="002C0940">
        <w:rPr>
          <w:rFonts w:ascii="GHEA Grapalat" w:hAnsi="GHEA Grapalat"/>
          <w:b/>
          <w:i/>
          <w:sz w:val="22"/>
        </w:rPr>
        <w:lastRenderedPageBreak/>
        <w:t>АМХХ-БМАШДШБ-23/01</w:t>
      </w:r>
      <w:r w:rsidR="00017010" w:rsidRPr="009F3DC7">
        <w:rPr>
          <w:rFonts w:ascii="GHEA Grapalat" w:hAnsi="GHEA Grapalat"/>
          <w:i/>
        </w:rPr>
        <w:t xml:space="preserve">к Договору под кодом </w:t>
      </w:r>
      <w:r w:rsidR="00017010" w:rsidRPr="00124BE9">
        <w:rPr>
          <w:rFonts w:ascii="GHEA Grapalat" w:hAnsi="GHEA Grapalat" w:cs="Arial"/>
          <w:i/>
        </w:rPr>
        <w:br/>
      </w:r>
      <w:r w:rsidR="00017010" w:rsidRPr="009F3DC7">
        <w:rPr>
          <w:rFonts w:ascii="GHEA Grapalat" w:hAnsi="GHEA Grapalat"/>
          <w:i/>
        </w:rPr>
        <w:t xml:space="preserve">заключенному </w:t>
      </w:r>
      <w:r w:rsidR="00017010">
        <w:rPr>
          <w:rFonts w:ascii="GHEA Grapalat" w:hAnsi="GHEA Grapalat"/>
          <w:i/>
        </w:rPr>
        <w:t xml:space="preserve">" </w:t>
      </w:r>
      <w:r w:rsidR="00017010" w:rsidRPr="00124BE9">
        <w:rPr>
          <w:rFonts w:ascii="GHEA Grapalat" w:hAnsi="GHEA Grapalat"/>
          <w:i/>
        </w:rPr>
        <w:tab/>
      </w:r>
      <w:r w:rsidR="00017010">
        <w:rPr>
          <w:rFonts w:ascii="GHEA Grapalat" w:hAnsi="GHEA Grapalat"/>
          <w:i/>
        </w:rPr>
        <w:t xml:space="preserve">" </w:t>
      </w:r>
      <w:r w:rsidR="00017010" w:rsidRPr="009F3DC7">
        <w:rPr>
          <w:rFonts w:ascii="GHEA Grapalat" w:hAnsi="GHEA Grapalat"/>
          <w:i/>
        </w:rPr>
        <w:t xml:space="preserve"> </w:t>
      </w:r>
      <w:r w:rsidR="00017010" w:rsidRPr="00124BE9">
        <w:rPr>
          <w:rFonts w:ascii="GHEA Grapalat" w:hAnsi="GHEA Grapalat"/>
          <w:i/>
        </w:rPr>
        <w:tab/>
      </w:r>
      <w:r w:rsidR="00017010" w:rsidRPr="009F3DC7">
        <w:rPr>
          <w:rFonts w:ascii="GHEA Grapalat" w:hAnsi="GHEA Grapalat"/>
          <w:i/>
        </w:rPr>
        <w:t>20</w:t>
      </w:r>
      <w:r w:rsidR="00017010" w:rsidRPr="00124BE9">
        <w:rPr>
          <w:rFonts w:ascii="GHEA Grapalat" w:hAnsi="GHEA Grapalat"/>
          <w:i/>
        </w:rPr>
        <w:tab/>
      </w:r>
      <w:r w:rsidR="00017010" w:rsidRPr="009F3DC7">
        <w:rPr>
          <w:rFonts w:ascii="GHEA Grapalat" w:hAnsi="GHEA Grapalat"/>
          <w:i/>
        </w:rPr>
        <w:t>г.</w:t>
      </w:r>
    </w:p>
    <w:p w14:paraId="032F127F" w14:textId="77777777" w:rsidR="00017010" w:rsidRPr="00017010" w:rsidRDefault="00017010" w:rsidP="00017010">
      <w:pPr>
        <w:widowControl w:val="0"/>
        <w:spacing w:after="160" w:line="360" w:lineRule="auto"/>
        <w:ind w:firstLine="567"/>
        <w:jc w:val="center"/>
        <w:outlineLvl w:val="3"/>
        <w:rPr>
          <w:rFonts w:ascii="GHEA Grapalat" w:hAnsi="GHEA Grapalat" w:cs="Sylfaen"/>
          <w:b/>
        </w:rPr>
      </w:pPr>
      <w:r w:rsidRPr="00017010">
        <w:rPr>
          <w:rFonts w:ascii="GHEA Grapalat" w:hAnsi="GHEA Grapalat" w:cs="Sylfaen"/>
          <w:b/>
        </w:rPr>
        <w:t>КАЛЕНДАРЬ РАСПИСАНИЕ/часть 4/</w:t>
      </w:r>
    </w:p>
    <w:p w14:paraId="3FE53E92" w14:textId="77777777" w:rsidR="00017010" w:rsidRPr="00017010" w:rsidRDefault="00017010" w:rsidP="00017010">
      <w:pPr>
        <w:widowControl w:val="0"/>
        <w:spacing w:after="160" w:line="360" w:lineRule="auto"/>
        <w:ind w:firstLine="567"/>
        <w:jc w:val="center"/>
        <w:outlineLvl w:val="3"/>
        <w:rPr>
          <w:rFonts w:ascii="GHEA Grapalat" w:hAnsi="GHEA Grapalat" w:cs="Sylfaen"/>
          <w:b/>
        </w:rPr>
      </w:pPr>
    </w:p>
    <w:p w14:paraId="589E35DD" w14:textId="77777777" w:rsidR="00017010" w:rsidRDefault="00017010" w:rsidP="00017010">
      <w:pPr>
        <w:widowControl w:val="0"/>
        <w:spacing w:after="160" w:line="360" w:lineRule="auto"/>
        <w:ind w:firstLine="567"/>
        <w:jc w:val="center"/>
        <w:outlineLvl w:val="3"/>
        <w:rPr>
          <w:rFonts w:ascii="GHEA Grapalat" w:hAnsi="GHEA Grapalat"/>
          <w:b/>
        </w:rPr>
      </w:pPr>
      <w:r w:rsidRPr="00017010">
        <w:rPr>
          <w:rFonts w:ascii="GHEA Grapalat" w:hAnsi="GHEA Grapalat" w:cs="Sylfaen"/>
          <w:b/>
        </w:rPr>
        <w:t>Строительство хозяйственно-бытовых оросительных водопроводов в селе Айгешат, община Хой, Армавирский марз, РА</w:t>
      </w:r>
    </w:p>
    <w:tbl>
      <w:tblPr>
        <w:tblW w:w="10338" w:type="dxa"/>
        <w:jc w:val="center"/>
        <w:tblLayout w:type="fixed"/>
        <w:tblLook w:val="0000" w:firstRow="0" w:lastRow="0" w:firstColumn="0" w:lastColumn="0" w:noHBand="0" w:noVBand="0"/>
      </w:tblPr>
      <w:tblGrid>
        <w:gridCol w:w="113"/>
        <w:gridCol w:w="540"/>
        <w:gridCol w:w="3883"/>
        <w:gridCol w:w="760"/>
        <w:gridCol w:w="474"/>
        <w:gridCol w:w="2867"/>
        <w:gridCol w:w="1002"/>
        <w:gridCol w:w="699"/>
      </w:tblGrid>
      <w:tr w:rsidR="00017010" w:rsidRPr="002D3B92" w14:paraId="706A5065" w14:textId="77777777" w:rsidTr="00400766">
        <w:trPr>
          <w:gridAfter w:val="1"/>
          <w:wAfter w:w="699" w:type="dxa"/>
          <w:jc w:val="center"/>
        </w:trPr>
        <w:tc>
          <w:tcPr>
            <w:tcW w:w="4536" w:type="dxa"/>
            <w:gridSpan w:val="3"/>
          </w:tcPr>
          <w:p w14:paraId="4885536C" w14:textId="77777777" w:rsidR="00017010" w:rsidRPr="00672161" w:rsidRDefault="00017010" w:rsidP="00400766">
            <w:pPr>
              <w:widowControl w:val="0"/>
              <w:spacing w:after="160" w:line="360" w:lineRule="auto"/>
              <w:jc w:val="center"/>
              <w:rPr>
                <w:rFonts w:ascii="GHEA Grapalat" w:hAnsi="GHEA Grapalat"/>
                <w:b/>
              </w:rPr>
            </w:pPr>
          </w:p>
        </w:tc>
        <w:tc>
          <w:tcPr>
            <w:tcW w:w="760" w:type="dxa"/>
          </w:tcPr>
          <w:p w14:paraId="3DDE44E7" w14:textId="77777777" w:rsidR="00017010" w:rsidRPr="00672161" w:rsidRDefault="00017010" w:rsidP="00400766">
            <w:pPr>
              <w:widowControl w:val="0"/>
              <w:spacing w:after="160" w:line="360" w:lineRule="auto"/>
              <w:jc w:val="center"/>
              <w:rPr>
                <w:rFonts w:ascii="GHEA Grapalat" w:hAnsi="GHEA Grapalat"/>
              </w:rPr>
            </w:pPr>
          </w:p>
        </w:tc>
        <w:tc>
          <w:tcPr>
            <w:tcW w:w="4343" w:type="dxa"/>
            <w:gridSpan w:val="3"/>
          </w:tcPr>
          <w:p w14:paraId="130636A0" w14:textId="77777777" w:rsidR="00017010" w:rsidRPr="00672161" w:rsidRDefault="00017010" w:rsidP="00400766">
            <w:pPr>
              <w:widowControl w:val="0"/>
              <w:spacing w:after="160" w:line="360" w:lineRule="auto"/>
              <w:jc w:val="center"/>
              <w:rPr>
                <w:rFonts w:ascii="GHEA Grapalat" w:hAnsi="GHEA Grapalat"/>
                <w:b/>
              </w:rPr>
            </w:pPr>
          </w:p>
        </w:tc>
      </w:tr>
      <w:tr w:rsidR="00017010" w:rsidRPr="002D3B92" w14:paraId="551822C7"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40" w:type="dxa"/>
            <w:vMerge/>
            <w:vAlign w:val="center"/>
          </w:tcPr>
          <w:p w14:paraId="399B1C57" w14:textId="77777777" w:rsidR="00017010" w:rsidRPr="002D3B92" w:rsidRDefault="00017010" w:rsidP="00400766">
            <w:pPr>
              <w:jc w:val="both"/>
              <w:rPr>
                <w:rFonts w:ascii="GHEA Grapalat" w:hAnsi="GHEA Grapalat"/>
                <w:sz w:val="20"/>
                <w:szCs w:val="20"/>
                <w:lang w:val="pt-BR"/>
              </w:rPr>
            </w:pPr>
          </w:p>
        </w:tc>
        <w:tc>
          <w:tcPr>
            <w:tcW w:w="5117" w:type="dxa"/>
            <w:gridSpan w:val="3"/>
            <w:vMerge/>
          </w:tcPr>
          <w:p w14:paraId="0E9B13F2" w14:textId="77777777" w:rsidR="00017010" w:rsidRPr="00672161" w:rsidRDefault="00017010" w:rsidP="00400766">
            <w:pPr>
              <w:rPr>
                <w:rFonts w:ascii="GHEA Grapalat" w:hAnsi="GHEA Grapalat"/>
                <w:sz w:val="20"/>
                <w:szCs w:val="20"/>
                <w:lang w:val="pt-BR"/>
              </w:rPr>
            </w:pPr>
            <w:r w:rsidRPr="00672161">
              <w:rPr>
                <w:rFonts w:ascii="GHEA Grapalat" w:hAnsi="GHEA Grapalat"/>
                <w:sz w:val="20"/>
                <w:szCs w:val="20"/>
                <w:lang w:val="pt-BR"/>
              </w:rPr>
              <w:t>отдельных видов работ, выполняемых подрядчиком</w:t>
            </w:r>
          </w:p>
          <w:p w14:paraId="6E58D253" w14:textId="77777777" w:rsidR="00017010" w:rsidRPr="002D3B92" w:rsidRDefault="00017010" w:rsidP="00400766">
            <w:pPr>
              <w:rPr>
                <w:rFonts w:ascii="GHEA Grapalat" w:hAnsi="GHEA Grapalat"/>
                <w:sz w:val="20"/>
                <w:szCs w:val="20"/>
                <w:lang w:val="pt-BR"/>
              </w:rPr>
            </w:pPr>
            <w:r w:rsidRPr="00672161">
              <w:rPr>
                <w:rFonts w:ascii="GHEA Grapalat" w:hAnsi="GHEA Grapalat"/>
                <w:sz w:val="20"/>
                <w:szCs w:val="20"/>
                <w:lang w:val="pt-BR"/>
              </w:rPr>
              <w:t>имена</w:t>
            </w:r>
          </w:p>
        </w:tc>
        <w:tc>
          <w:tcPr>
            <w:tcW w:w="2867" w:type="dxa"/>
          </w:tcPr>
          <w:p w14:paraId="6089A8D2" w14:textId="77777777" w:rsidR="00017010" w:rsidRPr="002D3B92" w:rsidRDefault="00017010" w:rsidP="00400766">
            <w:pPr>
              <w:jc w:val="center"/>
              <w:rPr>
                <w:rFonts w:ascii="GHEA Grapalat" w:hAnsi="GHEA Grapalat"/>
                <w:sz w:val="20"/>
                <w:szCs w:val="20"/>
                <w:lang w:val="pt-BR"/>
              </w:rPr>
            </w:pPr>
            <w:r w:rsidRPr="006D68D7">
              <w:t xml:space="preserve">Начало </w:t>
            </w:r>
          </w:p>
        </w:tc>
        <w:tc>
          <w:tcPr>
            <w:tcW w:w="1701" w:type="dxa"/>
            <w:gridSpan w:val="2"/>
          </w:tcPr>
          <w:p w14:paraId="1C1E6512" w14:textId="77777777" w:rsidR="00017010" w:rsidRPr="002D3B92" w:rsidRDefault="00017010" w:rsidP="00400766">
            <w:pPr>
              <w:jc w:val="center"/>
              <w:rPr>
                <w:rFonts w:ascii="GHEA Grapalat" w:hAnsi="GHEA Grapalat"/>
                <w:sz w:val="20"/>
                <w:szCs w:val="20"/>
                <w:lang w:val="pt-BR"/>
              </w:rPr>
            </w:pPr>
            <w:r w:rsidRPr="006D68D7">
              <w:t xml:space="preserve"> Конец</w:t>
            </w:r>
          </w:p>
        </w:tc>
      </w:tr>
      <w:tr w:rsidR="00017010" w:rsidRPr="00B77189" w14:paraId="2EAE5FE3"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trHeight w:val="586"/>
          <w:jc w:val="center"/>
        </w:trPr>
        <w:tc>
          <w:tcPr>
            <w:tcW w:w="540" w:type="dxa"/>
            <w:vAlign w:val="center"/>
          </w:tcPr>
          <w:p w14:paraId="19FB11D3" w14:textId="77777777" w:rsidR="00017010" w:rsidRPr="005E1003" w:rsidRDefault="00017010" w:rsidP="00400766">
            <w:pPr>
              <w:jc w:val="center"/>
              <w:rPr>
                <w:rFonts w:ascii="GHEA Grapalat" w:hAnsi="GHEA Grapalat"/>
                <w:sz w:val="20"/>
                <w:szCs w:val="20"/>
                <w:lang w:val="hy-AM"/>
              </w:rPr>
            </w:pPr>
            <w:r>
              <w:rPr>
                <w:rFonts w:ascii="GHEA Grapalat" w:hAnsi="GHEA Grapalat"/>
                <w:sz w:val="20"/>
                <w:szCs w:val="20"/>
                <w:lang w:val="hy-AM"/>
              </w:rPr>
              <w:t>1</w:t>
            </w:r>
          </w:p>
        </w:tc>
        <w:tc>
          <w:tcPr>
            <w:tcW w:w="5117" w:type="dxa"/>
            <w:gridSpan w:val="3"/>
          </w:tcPr>
          <w:p w14:paraId="4FE783D9" w14:textId="77777777" w:rsidR="00017010" w:rsidRDefault="00017010" w:rsidP="00017010">
            <w:pPr>
              <w:widowControl w:val="0"/>
              <w:spacing w:after="160" w:line="360" w:lineRule="auto"/>
              <w:ind w:firstLine="567"/>
              <w:jc w:val="center"/>
              <w:outlineLvl w:val="3"/>
              <w:rPr>
                <w:rFonts w:ascii="GHEA Grapalat" w:hAnsi="GHEA Grapalat"/>
                <w:b/>
              </w:rPr>
            </w:pPr>
            <w:r w:rsidRPr="00017010">
              <w:rPr>
                <w:rFonts w:ascii="GHEA Grapalat" w:hAnsi="GHEA Grapalat" w:cs="Sylfaen"/>
                <w:b/>
              </w:rPr>
              <w:t>Строительство хозяйственно-бытовых оросительных водопроводов в селе Айгешат, община Хой, Армавирский марз, РА</w:t>
            </w:r>
          </w:p>
          <w:p w14:paraId="7FB9FE82" w14:textId="77777777" w:rsidR="00017010" w:rsidRPr="00FF627D" w:rsidRDefault="00017010" w:rsidP="00400766">
            <w:pPr>
              <w:rPr>
                <w:rFonts w:ascii="GHEA Grapalat" w:hAnsi="GHEA Grapalat"/>
                <w:b/>
                <w:sz w:val="20"/>
                <w:szCs w:val="20"/>
                <w:highlight w:val="yellow"/>
              </w:rPr>
            </w:pPr>
          </w:p>
        </w:tc>
        <w:tc>
          <w:tcPr>
            <w:tcW w:w="2867" w:type="dxa"/>
          </w:tcPr>
          <w:p w14:paraId="1D65C9E6" w14:textId="77777777" w:rsidR="00017010" w:rsidRPr="005E1003" w:rsidRDefault="00017010" w:rsidP="00400766">
            <w:pPr>
              <w:rPr>
                <w:rFonts w:ascii="GHEA Grapalat" w:hAnsi="GHEA Grapalat"/>
                <w:sz w:val="20"/>
                <w:szCs w:val="20"/>
                <w:highlight w:val="yellow"/>
                <w:lang w:val="hy-AM"/>
              </w:rPr>
            </w:pPr>
            <w:r w:rsidRPr="00097642">
              <w:t>При наличии денежных средств, в рамках соглашения сторон</w:t>
            </w:r>
          </w:p>
        </w:tc>
        <w:tc>
          <w:tcPr>
            <w:tcW w:w="1701" w:type="dxa"/>
            <w:gridSpan w:val="2"/>
            <w:vAlign w:val="center"/>
          </w:tcPr>
          <w:p w14:paraId="64FF3C04" w14:textId="77777777" w:rsidR="00017010" w:rsidRPr="006C3C12" w:rsidRDefault="00017010" w:rsidP="00400766">
            <w:pPr>
              <w:jc w:val="center"/>
              <w:rPr>
                <w:rFonts w:ascii="GHEA Grapalat" w:hAnsi="GHEA Grapalat"/>
                <w:b/>
                <w:sz w:val="20"/>
                <w:szCs w:val="20"/>
                <w:lang w:val="hy-AM"/>
              </w:rPr>
            </w:pPr>
          </w:p>
        </w:tc>
      </w:tr>
      <w:tr w:rsidR="00017010" w:rsidRPr="005E1003" w14:paraId="323B1D71" w14:textId="77777777" w:rsidTr="00400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586"/>
          <w:jc w:val="center"/>
        </w:trPr>
        <w:tc>
          <w:tcPr>
            <w:tcW w:w="5657" w:type="dxa"/>
            <w:gridSpan w:val="4"/>
            <w:vAlign w:val="center"/>
          </w:tcPr>
          <w:p w14:paraId="72A159A9" w14:textId="77777777" w:rsidR="00017010" w:rsidRPr="002D3B92" w:rsidRDefault="00017010" w:rsidP="00400766">
            <w:pPr>
              <w:rPr>
                <w:rFonts w:ascii="GHEA Grapalat" w:hAnsi="GHEA Grapalat"/>
                <w:b/>
                <w:sz w:val="20"/>
                <w:szCs w:val="20"/>
                <w:lang w:val="pt-BR"/>
              </w:rPr>
            </w:pPr>
            <w:r w:rsidRPr="00672161">
              <w:rPr>
                <w:rFonts w:ascii="GHEA Grapalat" w:hAnsi="GHEA Grapalat" w:cs="Sylfaen"/>
                <w:b/>
                <w:sz w:val="20"/>
                <w:szCs w:val="20"/>
                <w:lang w:val="pt-BR"/>
              </w:rPr>
              <w:t>ПОЛНОСТЬЮ</w:t>
            </w:r>
          </w:p>
        </w:tc>
        <w:tc>
          <w:tcPr>
            <w:tcW w:w="2867" w:type="dxa"/>
            <w:vAlign w:val="center"/>
          </w:tcPr>
          <w:p w14:paraId="32F98C33" w14:textId="77777777" w:rsidR="00017010" w:rsidRPr="002D3B92" w:rsidRDefault="00017010" w:rsidP="00400766">
            <w:pPr>
              <w:rPr>
                <w:rFonts w:ascii="GHEA Grapalat" w:hAnsi="GHEA Grapalat"/>
                <w:b/>
                <w:sz w:val="20"/>
                <w:szCs w:val="20"/>
                <w:lang w:val="pt-BR"/>
              </w:rPr>
            </w:pPr>
            <w:r w:rsidRPr="00672161">
              <w:rPr>
                <w:rFonts w:ascii="GHEA Grapalat" w:hAnsi="GHEA Grapalat"/>
                <w:sz w:val="20"/>
                <w:szCs w:val="20"/>
                <w:lang w:val="hy-AM"/>
              </w:rPr>
              <w:t>При наличии денежных средств, в рамках соглашения сторон</w:t>
            </w:r>
          </w:p>
        </w:tc>
        <w:tc>
          <w:tcPr>
            <w:tcW w:w="1701" w:type="dxa"/>
            <w:gridSpan w:val="2"/>
          </w:tcPr>
          <w:p w14:paraId="2A845845" w14:textId="77777777" w:rsidR="00017010" w:rsidRPr="006C3C12" w:rsidRDefault="00017010" w:rsidP="00400766">
            <w:pPr>
              <w:jc w:val="center"/>
              <w:rPr>
                <w:rFonts w:ascii="GHEA Grapalat" w:hAnsi="GHEA Grapalat"/>
                <w:b/>
                <w:sz w:val="20"/>
                <w:szCs w:val="20"/>
                <w:lang w:val="hy-AM"/>
              </w:rPr>
            </w:pPr>
            <w:r w:rsidRPr="008A3B78">
              <w:rPr>
                <w:rFonts w:ascii="GHEA Grapalat" w:hAnsi="GHEA Grapalat"/>
                <w:b/>
                <w:sz w:val="20"/>
                <w:szCs w:val="20"/>
                <w:lang w:val="hy-AM"/>
              </w:rPr>
              <w:t>180 день</w:t>
            </w:r>
          </w:p>
        </w:tc>
      </w:tr>
      <w:tr w:rsidR="00017010" w:rsidRPr="009F3DC7" w14:paraId="060092D2" w14:textId="77777777" w:rsidTr="00400766">
        <w:trPr>
          <w:gridAfter w:val="1"/>
          <w:wAfter w:w="699" w:type="dxa"/>
          <w:jc w:val="center"/>
        </w:trPr>
        <w:tc>
          <w:tcPr>
            <w:tcW w:w="4536" w:type="dxa"/>
            <w:gridSpan w:val="3"/>
          </w:tcPr>
          <w:p w14:paraId="20E551BE" w14:textId="77777777" w:rsidR="00017010" w:rsidRDefault="00017010" w:rsidP="00400766">
            <w:pPr>
              <w:widowControl w:val="0"/>
              <w:spacing w:after="160" w:line="360" w:lineRule="auto"/>
              <w:jc w:val="center"/>
              <w:rPr>
                <w:rFonts w:ascii="GHEA Grapalat" w:hAnsi="GHEA Grapalat"/>
                <w:b/>
              </w:rPr>
            </w:pPr>
          </w:p>
          <w:p w14:paraId="187DA9C3" w14:textId="77777777" w:rsidR="00017010" w:rsidRPr="009F3DC7" w:rsidRDefault="00017010" w:rsidP="0040076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7E6591C" w14:textId="77777777" w:rsidR="00017010" w:rsidRPr="00517562" w:rsidRDefault="00017010" w:rsidP="00400766">
            <w:pPr>
              <w:widowControl w:val="0"/>
              <w:jc w:val="center"/>
              <w:rPr>
                <w:rFonts w:ascii="GHEA Grapalat" w:hAnsi="GHEA Grapalat"/>
                <w:lang w:val="en-US"/>
              </w:rPr>
            </w:pPr>
            <w:r>
              <w:rPr>
                <w:rFonts w:ascii="GHEA Grapalat" w:hAnsi="GHEA Grapalat"/>
                <w:lang w:val="en-US"/>
              </w:rPr>
              <w:t>______________________</w:t>
            </w:r>
          </w:p>
          <w:p w14:paraId="4AF554A6" w14:textId="77777777" w:rsidR="00017010" w:rsidRPr="00517562" w:rsidRDefault="00017010"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0BD371A" w14:textId="77777777" w:rsidR="00017010" w:rsidRPr="009F3DC7" w:rsidRDefault="00017010" w:rsidP="0040076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5F7AF45" w14:textId="77777777" w:rsidR="00017010" w:rsidRPr="009F3DC7" w:rsidRDefault="00017010" w:rsidP="00400766">
            <w:pPr>
              <w:widowControl w:val="0"/>
              <w:spacing w:after="160" w:line="360" w:lineRule="auto"/>
              <w:jc w:val="center"/>
              <w:rPr>
                <w:rFonts w:ascii="GHEA Grapalat" w:hAnsi="GHEA Grapalat"/>
              </w:rPr>
            </w:pPr>
          </w:p>
        </w:tc>
        <w:tc>
          <w:tcPr>
            <w:tcW w:w="4343" w:type="dxa"/>
            <w:gridSpan w:val="3"/>
          </w:tcPr>
          <w:p w14:paraId="7A0BC733" w14:textId="77777777" w:rsidR="00017010" w:rsidRDefault="00017010" w:rsidP="00400766">
            <w:pPr>
              <w:widowControl w:val="0"/>
              <w:spacing w:after="160" w:line="360" w:lineRule="auto"/>
              <w:jc w:val="center"/>
              <w:rPr>
                <w:rFonts w:ascii="GHEA Grapalat" w:hAnsi="GHEA Grapalat"/>
                <w:b/>
              </w:rPr>
            </w:pPr>
          </w:p>
          <w:p w14:paraId="30E5E744" w14:textId="77777777" w:rsidR="00017010" w:rsidRPr="009F3DC7" w:rsidRDefault="00017010" w:rsidP="0040076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EE5D95E" w14:textId="77777777" w:rsidR="00017010" w:rsidRPr="00517562" w:rsidRDefault="00017010" w:rsidP="00400766">
            <w:pPr>
              <w:widowControl w:val="0"/>
              <w:jc w:val="center"/>
              <w:rPr>
                <w:rFonts w:ascii="GHEA Grapalat" w:hAnsi="GHEA Grapalat"/>
                <w:lang w:val="en-US"/>
              </w:rPr>
            </w:pPr>
            <w:r>
              <w:rPr>
                <w:rFonts w:ascii="GHEA Grapalat" w:hAnsi="GHEA Grapalat"/>
                <w:lang w:val="en-US"/>
              </w:rPr>
              <w:t>_____________________</w:t>
            </w:r>
          </w:p>
          <w:p w14:paraId="52D0D7CB" w14:textId="77777777" w:rsidR="00017010" w:rsidRPr="00517562" w:rsidRDefault="00017010" w:rsidP="0040076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0F36F46" w14:textId="77777777" w:rsidR="00017010" w:rsidRPr="009F3DC7" w:rsidRDefault="00017010" w:rsidP="00400766">
            <w:pPr>
              <w:widowControl w:val="0"/>
              <w:spacing w:after="160" w:line="360" w:lineRule="auto"/>
              <w:jc w:val="center"/>
              <w:rPr>
                <w:rFonts w:ascii="GHEA Grapalat" w:hAnsi="GHEA Grapalat"/>
              </w:rPr>
            </w:pPr>
            <w:r w:rsidRPr="009F3DC7">
              <w:rPr>
                <w:rFonts w:ascii="GHEA Grapalat" w:hAnsi="GHEA Grapalat"/>
              </w:rPr>
              <w:t>М. П.</w:t>
            </w:r>
          </w:p>
        </w:tc>
      </w:tr>
    </w:tbl>
    <w:p w14:paraId="5F0D3337" w14:textId="77777777" w:rsidR="00017010" w:rsidRDefault="00017010" w:rsidP="00F139AD">
      <w:pPr>
        <w:widowControl w:val="0"/>
        <w:spacing w:after="160" w:line="360" w:lineRule="auto"/>
        <w:ind w:firstLine="567"/>
        <w:jc w:val="right"/>
        <w:rPr>
          <w:rFonts w:ascii="GHEA Grapalat" w:hAnsi="GHEA Grapalat"/>
          <w:i/>
        </w:rPr>
      </w:pPr>
    </w:p>
    <w:p w14:paraId="1872B646" w14:textId="77777777" w:rsidR="00017010" w:rsidRDefault="00017010" w:rsidP="00F139AD">
      <w:pPr>
        <w:widowControl w:val="0"/>
        <w:spacing w:after="160" w:line="360" w:lineRule="auto"/>
        <w:ind w:firstLine="567"/>
        <w:jc w:val="right"/>
        <w:rPr>
          <w:rFonts w:ascii="GHEA Grapalat" w:hAnsi="GHEA Grapalat"/>
          <w:i/>
        </w:rPr>
      </w:pPr>
    </w:p>
    <w:p w14:paraId="03C7677C" w14:textId="77777777" w:rsidR="00017010" w:rsidRDefault="00017010" w:rsidP="00F139AD">
      <w:pPr>
        <w:widowControl w:val="0"/>
        <w:spacing w:after="160" w:line="360" w:lineRule="auto"/>
        <w:ind w:firstLine="567"/>
        <w:jc w:val="right"/>
        <w:rPr>
          <w:rFonts w:ascii="GHEA Grapalat" w:hAnsi="GHEA Grapalat"/>
          <w:i/>
        </w:rPr>
        <w:sectPr w:rsidR="00017010" w:rsidSect="00F139AD">
          <w:footerReference w:type="default" r:id="rId9"/>
          <w:footnotePr>
            <w:pos w:val="beneathText"/>
          </w:footnotePr>
          <w:pgSz w:w="11907" w:h="16840" w:code="9"/>
          <w:pgMar w:top="993" w:right="1418" w:bottom="1418" w:left="1418" w:header="561" w:footer="561" w:gutter="0"/>
          <w:cols w:space="720"/>
          <w:docGrid w:linePitch="326"/>
        </w:sectPr>
      </w:pPr>
    </w:p>
    <w:p w14:paraId="13D9C18A" w14:textId="77777777" w:rsidR="00F139AD" w:rsidRPr="002F21D4" w:rsidRDefault="00D4082D" w:rsidP="00F139AD">
      <w:pPr>
        <w:widowControl w:val="0"/>
        <w:spacing w:after="160" w:line="360" w:lineRule="auto"/>
        <w:ind w:firstLine="567"/>
        <w:jc w:val="right"/>
        <w:rPr>
          <w:rFonts w:ascii="GHEA Grapalat" w:hAnsi="GHEA Grapalat"/>
          <w:i/>
        </w:rPr>
      </w:pPr>
      <w:r w:rsidRPr="002C0940">
        <w:rPr>
          <w:rFonts w:ascii="GHEA Grapalat" w:hAnsi="GHEA Grapalat"/>
          <w:b/>
          <w:i/>
          <w:sz w:val="22"/>
        </w:rPr>
        <w:lastRenderedPageBreak/>
        <w:t>АМХХ-БМАШДШБ-23/01</w:t>
      </w:r>
      <w:r w:rsidR="00F139AD" w:rsidRPr="00934A87">
        <w:rPr>
          <w:rFonts w:ascii="GHEA Grapalat" w:hAnsi="GHEA Grapalat"/>
          <w:i/>
        </w:rPr>
        <w:t xml:space="preserve">к Договору под кодом </w:t>
      </w:r>
      <w:r w:rsidR="00F139AD" w:rsidRPr="00934A87">
        <w:rPr>
          <w:rFonts w:ascii="GHEA Grapalat" w:hAnsi="GHEA Grapalat"/>
          <w:i/>
        </w:rPr>
        <w:br/>
        <w:t xml:space="preserve">заключенному " </w:t>
      </w:r>
      <w:r w:rsidR="00F139AD" w:rsidRPr="00934A87">
        <w:rPr>
          <w:rFonts w:ascii="GHEA Grapalat" w:hAnsi="GHEA Grapalat"/>
          <w:i/>
        </w:rPr>
        <w:tab/>
        <w:t xml:space="preserve">" </w:t>
      </w:r>
      <w:r w:rsidR="00F139AD" w:rsidRPr="00934A87">
        <w:rPr>
          <w:rFonts w:ascii="GHEA Grapalat" w:hAnsi="GHEA Grapalat"/>
          <w:i/>
        </w:rPr>
        <w:tab/>
        <w:t>20</w:t>
      </w:r>
      <w:r w:rsidR="00F139AD" w:rsidRPr="00934A87">
        <w:rPr>
          <w:rFonts w:ascii="GHEA Grapalat" w:hAnsi="GHEA Grapalat"/>
          <w:i/>
        </w:rPr>
        <w:tab/>
        <w:t>г.</w:t>
      </w:r>
    </w:p>
    <w:p w14:paraId="23E2752B" w14:textId="77777777" w:rsidR="00F139AD" w:rsidRPr="00685FDC" w:rsidRDefault="00F139AD" w:rsidP="00F139A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9"/>
        <w:t>*</w:t>
      </w:r>
    </w:p>
    <w:p w14:paraId="41B5C8A4" w14:textId="77777777" w:rsidR="00F139AD" w:rsidRPr="009F3DC7" w:rsidRDefault="00F139AD" w:rsidP="00F139AD">
      <w:pPr>
        <w:widowControl w:val="0"/>
        <w:spacing w:after="160" w:line="360" w:lineRule="auto"/>
        <w:ind w:firstLine="567"/>
        <w:jc w:val="right"/>
        <w:rPr>
          <w:rFonts w:ascii="GHEA Grapalat" w:hAnsi="GHEA Grapalat"/>
        </w:rPr>
      </w:pPr>
      <w:r>
        <w:rPr>
          <w:rFonts w:ascii="GHEA Grapalat" w:hAnsi="GHEA Grapalat"/>
          <w:sz w:val="20"/>
        </w:rPr>
        <w:t xml:space="preserve">                                                                                                                                                                                                            </w:t>
      </w:r>
      <w:r w:rsidRPr="009F3DC7">
        <w:rPr>
          <w:rFonts w:ascii="GHEA Grapalat" w:hAnsi="GHEA Grapalat"/>
        </w:rPr>
        <w:t>драмов РА</w:t>
      </w:r>
    </w:p>
    <w:tbl>
      <w:tblPr>
        <w:tblW w:w="15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847"/>
        <w:gridCol w:w="1091"/>
        <w:gridCol w:w="2490"/>
        <w:gridCol w:w="760"/>
        <w:gridCol w:w="24"/>
        <w:gridCol w:w="317"/>
        <w:gridCol w:w="501"/>
        <w:gridCol w:w="409"/>
        <w:gridCol w:w="410"/>
        <w:gridCol w:w="409"/>
        <w:gridCol w:w="545"/>
        <w:gridCol w:w="409"/>
        <w:gridCol w:w="409"/>
        <w:gridCol w:w="410"/>
        <w:gridCol w:w="409"/>
        <w:gridCol w:w="91"/>
        <w:gridCol w:w="318"/>
        <w:gridCol w:w="547"/>
        <w:gridCol w:w="4630"/>
        <w:gridCol w:w="10"/>
      </w:tblGrid>
      <w:tr w:rsidR="00F139AD" w14:paraId="07881B1A" w14:textId="77777777" w:rsidTr="000B1DC3">
        <w:trPr>
          <w:gridBefore w:val="1"/>
          <w:wBefore w:w="108" w:type="dxa"/>
          <w:trHeight w:val="231"/>
        </w:trPr>
        <w:tc>
          <w:tcPr>
            <w:tcW w:w="15036" w:type="dxa"/>
            <w:gridSpan w:val="20"/>
            <w:tcBorders>
              <w:top w:val="single" w:sz="4" w:space="0" w:color="auto"/>
              <w:left w:val="single" w:sz="4" w:space="0" w:color="auto"/>
              <w:bottom w:val="single" w:sz="4" w:space="0" w:color="auto"/>
              <w:right w:val="single" w:sz="4" w:space="0" w:color="auto"/>
            </w:tcBorders>
            <w:hideMark/>
          </w:tcPr>
          <w:p w14:paraId="75DF0322" w14:textId="77777777" w:rsidR="00F139AD" w:rsidRDefault="00F139AD" w:rsidP="000B1DC3">
            <w:pPr>
              <w:jc w:val="center"/>
              <w:rPr>
                <w:rFonts w:ascii="GHEA Grapalat" w:hAnsi="GHEA Grapalat"/>
                <w:sz w:val="18"/>
                <w:lang w:val="es-ES"/>
              </w:rPr>
            </w:pPr>
            <w:r w:rsidRPr="00685FDC">
              <w:rPr>
                <w:rFonts w:ascii="GHEA Grapalat" w:hAnsi="GHEA Grapalat"/>
                <w:sz w:val="14"/>
                <w:szCs w:val="16"/>
              </w:rPr>
              <w:t>Работа</w:t>
            </w:r>
          </w:p>
        </w:tc>
      </w:tr>
      <w:tr w:rsidR="00F139AD" w:rsidRPr="003A3A56" w14:paraId="1217789E" w14:textId="77777777" w:rsidTr="000B1DC3">
        <w:trPr>
          <w:gridBefore w:val="1"/>
          <w:wBefore w:w="108" w:type="dxa"/>
          <w:trHeight w:val="708"/>
        </w:trPr>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B846FB8" w14:textId="77777777" w:rsidR="00F139AD" w:rsidRPr="00AB076C" w:rsidRDefault="00F139AD" w:rsidP="000B1DC3">
            <w:pPr>
              <w:widowControl w:val="0"/>
              <w:spacing w:after="120"/>
              <w:jc w:val="center"/>
              <w:rPr>
                <w:rFonts w:ascii="GHEA Grapalat" w:hAnsi="GHEA Grapalat"/>
                <w:sz w:val="18"/>
                <w:szCs w:val="18"/>
              </w:rPr>
            </w:pPr>
            <w:r w:rsidRPr="00AB076C">
              <w:rPr>
                <w:rFonts w:ascii="GHEA Grapalat" w:hAnsi="GHEA Grapalat"/>
                <w:sz w:val="18"/>
                <w:szCs w:val="18"/>
              </w:rPr>
              <w:t>номер предусмотренного приглашением лота</w:t>
            </w:r>
          </w:p>
        </w:tc>
        <w:tc>
          <w:tcPr>
            <w:tcW w:w="1091" w:type="dxa"/>
            <w:vMerge w:val="restart"/>
            <w:tcBorders>
              <w:top w:val="single" w:sz="4" w:space="0" w:color="auto"/>
              <w:left w:val="single" w:sz="4" w:space="0" w:color="auto"/>
              <w:bottom w:val="single" w:sz="4" w:space="0" w:color="auto"/>
              <w:right w:val="single" w:sz="4" w:space="0" w:color="auto"/>
            </w:tcBorders>
            <w:vAlign w:val="center"/>
            <w:hideMark/>
          </w:tcPr>
          <w:p w14:paraId="72BE8CF4" w14:textId="77777777" w:rsidR="00F139AD" w:rsidRPr="00AB076C" w:rsidRDefault="00F139AD" w:rsidP="000B1DC3">
            <w:pPr>
              <w:widowControl w:val="0"/>
              <w:spacing w:after="120"/>
              <w:jc w:val="center"/>
              <w:rPr>
                <w:rFonts w:ascii="GHEA Grapalat" w:hAnsi="GHEA Grapalat"/>
                <w:sz w:val="18"/>
                <w:szCs w:val="18"/>
              </w:rPr>
            </w:pPr>
            <w:r w:rsidRPr="00AB076C">
              <w:rPr>
                <w:rFonts w:ascii="GHEA Grapalat" w:hAnsi="GHEA Grapalat"/>
                <w:sz w:val="18"/>
                <w:szCs w:val="18"/>
              </w:rPr>
              <w:t>промежуточный код, предусмотренный планом закупок по классификации ЕЗК (CPV)</w:t>
            </w:r>
          </w:p>
        </w:tc>
        <w:tc>
          <w:tcPr>
            <w:tcW w:w="3274"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33265CE" w14:textId="77777777" w:rsidR="00F139AD" w:rsidRPr="00AB076C" w:rsidRDefault="00F139AD" w:rsidP="000B1DC3">
            <w:pPr>
              <w:widowControl w:val="0"/>
              <w:spacing w:after="120"/>
              <w:jc w:val="center"/>
              <w:rPr>
                <w:rFonts w:ascii="GHEA Grapalat" w:hAnsi="GHEA Grapalat"/>
                <w:sz w:val="18"/>
                <w:szCs w:val="18"/>
              </w:rPr>
            </w:pPr>
            <w:r w:rsidRPr="00AB076C">
              <w:rPr>
                <w:rFonts w:ascii="GHEA Grapalat" w:hAnsi="GHEA Grapalat"/>
                <w:sz w:val="18"/>
                <w:szCs w:val="18"/>
              </w:rPr>
              <w:t>наименование</w:t>
            </w:r>
          </w:p>
        </w:tc>
        <w:tc>
          <w:tcPr>
            <w:tcW w:w="9824" w:type="dxa"/>
            <w:gridSpan w:val="15"/>
            <w:tcBorders>
              <w:top w:val="single" w:sz="4" w:space="0" w:color="auto"/>
              <w:left w:val="single" w:sz="4" w:space="0" w:color="auto"/>
              <w:bottom w:val="single" w:sz="4" w:space="0" w:color="auto"/>
              <w:right w:val="single" w:sz="4" w:space="0" w:color="auto"/>
            </w:tcBorders>
            <w:vAlign w:val="center"/>
            <w:hideMark/>
          </w:tcPr>
          <w:p w14:paraId="0F783860" w14:textId="77777777" w:rsidR="00F139AD" w:rsidRPr="00AB076C" w:rsidRDefault="00F139AD" w:rsidP="000B1DC3">
            <w:pPr>
              <w:widowControl w:val="0"/>
              <w:spacing w:after="120"/>
              <w:jc w:val="both"/>
              <w:rPr>
                <w:rFonts w:ascii="GHEA Grapalat" w:hAnsi="GHEA Grapalat"/>
                <w:sz w:val="20"/>
                <w:szCs w:val="20"/>
              </w:rPr>
            </w:pPr>
            <w:r w:rsidRPr="00AB076C">
              <w:rPr>
                <w:rFonts w:ascii="GHEA Grapalat" w:hAnsi="GHEA Grapalat"/>
                <w:sz w:val="20"/>
                <w:szCs w:val="20"/>
              </w:rPr>
              <w:t>Оплату работы предусматривается произвести в 20 г., по месяцам, в том числе</w:t>
            </w:r>
            <w:r w:rsidRPr="00AB076C">
              <w:rPr>
                <w:rStyle w:val="af6"/>
                <w:rFonts w:ascii="GHEA Grapalat" w:hAnsi="GHEA Grapalat"/>
                <w:sz w:val="20"/>
                <w:szCs w:val="20"/>
              </w:rPr>
              <w:footnoteReference w:customMarkFollows="1" w:id="30"/>
              <w:t>**</w:t>
            </w:r>
          </w:p>
        </w:tc>
      </w:tr>
      <w:tr w:rsidR="00F139AD" w14:paraId="59152D23" w14:textId="77777777" w:rsidTr="000B1DC3">
        <w:trPr>
          <w:gridBefore w:val="1"/>
          <w:gridAfter w:val="1"/>
          <w:wBefore w:w="108" w:type="dxa"/>
          <w:wAfter w:w="10" w:type="dxa"/>
          <w:cantSplit/>
          <w:trHeight w:val="1148"/>
        </w:trPr>
        <w:tc>
          <w:tcPr>
            <w:tcW w:w="847" w:type="dxa"/>
            <w:vMerge/>
            <w:tcBorders>
              <w:top w:val="single" w:sz="4" w:space="0" w:color="auto"/>
              <w:left w:val="single" w:sz="4" w:space="0" w:color="auto"/>
              <w:bottom w:val="single" w:sz="4" w:space="0" w:color="auto"/>
              <w:right w:val="single" w:sz="4" w:space="0" w:color="auto"/>
            </w:tcBorders>
            <w:vAlign w:val="center"/>
            <w:hideMark/>
          </w:tcPr>
          <w:p w14:paraId="297B12A7" w14:textId="77777777" w:rsidR="00F139AD" w:rsidRDefault="00F139AD" w:rsidP="000B1DC3">
            <w:pPr>
              <w:rPr>
                <w:rFonts w:ascii="GHEA Grapalat" w:hAnsi="GHEA Grapalat"/>
                <w:sz w:val="18"/>
                <w:lang w:val="es-ES"/>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14:paraId="71874E8E" w14:textId="77777777" w:rsidR="00F139AD" w:rsidRDefault="00F139AD" w:rsidP="000B1DC3">
            <w:pPr>
              <w:rPr>
                <w:rFonts w:ascii="GHEA Grapalat" w:hAnsi="GHEA Grapalat"/>
                <w:sz w:val="18"/>
                <w:lang w:val="es-ES"/>
              </w:rPr>
            </w:pPr>
          </w:p>
        </w:tc>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14:paraId="6EDD9F22" w14:textId="77777777" w:rsidR="00F139AD" w:rsidRDefault="00F139AD" w:rsidP="000B1DC3">
            <w:pPr>
              <w:rPr>
                <w:rFonts w:ascii="GHEA Grapalat" w:hAnsi="GHEA Grapalat"/>
                <w:sz w:val="18"/>
                <w:lang w:val="es-ES"/>
              </w:rPr>
            </w:pPr>
          </w:p>
        </w:tc>
        <w:tc>
          <w:tcPr>
            <w:tcW w:w="317" w:type="dxa"/>
            <w:tcBorders>
              <w:top w:val="single" w:sz="4" w:space="0" w:color="auto"/>
              <w:left w:val="single" w:sz="4" w:space="0" w:color="auto"/>
              <w:bottom w:val="single" w:sz="4" w:space="0" w:color="auto"/>
              <w:right w:val="single" w:sz="4" w:space="0" w:color="auto"/>
            </w:tcBorders>
            <w:textDirection w:val="btLr"/>
            <w:vAlign w:val="center"/>
            <w:hideMark/>
          </w:tcPr>
          <w:p w14:paraId="472EDDCD" w14:textId="77777777" w:rsidR="00F139AD" w:rsidRPr="00F412AC" w:rsidRDefault="00F139AD" w:rsidP="000B1DC3">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01" w:type="dxa"/>
            <w:tcBorders>
              <w:top w:val="single" w:sz="4" w:space="0" w:color="auto"/>
              <w:left w:val="single" w:sz="4" w:space="0" w:color="auto"/>
              <w:bottom w:val="single" w:sz="4" w:space="0" w:color="auto"/>
              <w:right w:val="single" w:sz="4" w:space="0" w:color="auto"/>
            </w:tcBorders>
            <w:textDirection w:val="btLr"/>
            <w:vAlign w:val="center"/>
            <w:hideMark/>
          </w:tcPr>
          <w:p w14:paraId="6BFFE473" w14:textId="77777777" w:rsidR="00F139AD" w:rsidRPr="00F412AC" w:rsidRDefault="00F139AD" w:rsidP="000B1DC3">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52EC0DF5" w14:textId="77777777" w:rsidR="00F139AD" w:rsidRPr="00F412AC" w:rsidRDefault="00F139AD" w:rsidP="000B1DC3">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10" w:type="dxa"/>
            <w:tcBorders>
              <w:top w:val="single" w:sz="4" w:space="0" w:color="auto"/>
              <w:left w:val="single" w:sz="4" w:space="0" w:color="auto"/>
              <w:bottom w:val="single" w:sz="4" w:space="0" w:color="auto"/>
              <w:right w:val="single" w:sz="4" w:space="0" w:color="auto"/>
            </w:tcBorders>
            <w:textDirection w:val="btLr"/>
            <w:vAlign w:val="center"/>
            <w:hideMark/>
          </w:tcPr>
          <w:p w14:paraId="44E04559" w14:textId="77777777" w:rsidR="00F139AD" w:rsidRPr="00F412AC" w:rsidRDefault="00F139AD" w:rsidP="000B1DC3">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6AD13CE6" w14:textId="77777777" w:rsidR="00F139AD" w:rsidRPr="00F412AC" w:rsidRDefault="00F139AD" w:rsidP="000B1DC3">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5" w:type="dxa"/>
            <w:tcBorders>
              <w:top w:val="single" w:sz="4" w:space="0" w:color="auto"/>
              <w:left w:val="single" w:sz="4" w:space="0" w:color="auto"/>
              <w:bottom w:val="single" w:sz="4" w:space="0" w:color="auto"/>
              <w:right w:val="single" w:sz="4" w:space="0" w:color="auto"/>
            </w:tcBorders>
            <w:textDirection w:val="btLr"/>
            <w:vAlign w:val="center"/>
            <w:hideMark/>
          </w:tcPr>
          <w:p w14:paraId="781A2E06" w14:textId="77777777" w:rsidR="00F139AD" w:rsidRPr="00F412AC" w:rsidRDefault="00F139AD" w:rsidP="000B1DC3">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1F64A0BB" w14:textId="77777777" w:rsidR="00F139AD" w:rsidRPr="00F412AC" w:rsidRDefault="00F139AD" w:rsidP="000B1DC3">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7276E5D8" w14:textId="77777777" w:rsidR="00F139AD" w:rsidRPr="00F412AC" w:rsidRDefault="00F139AD" w:rsidP="000B1DC3">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10" w:type="dxa"/>
            <w:tcBorders>
              <w:top w:val="single" w:sz="4" w:space="0" w:color="auto"/>
              <w:left w:val="single" w:sz="4" w:space="0" w:color="auto"/>
              <w:bottom w:val="single" w:sz="4" w:space="0" w:color="auto"/>
              <w:right w:val="single" w:sz="4" w:space="0" w:color="auto"/>
            </w:tcBorders>
            <w:textDirection w:val="btLr"/>
            <w:vAlign w:val="center"/>
            <w:hideMark/>
          </w:tcPr>
          <w:p w14:paraId="565C8D59" w14:textId="77777777" w:rsidR="00F139AD" w:rsidRPr="00F412AC" w:rsidRDefault="00F139AD" w:rsidP="000B1DC3">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09" w:type="dxa"/>
            <w:tcBorders>
              <w:top w:val="single" w:sz="4" w:space="0" w:color="auto"/>
              <w:left w:val="single" w:sz="4" w:space="0" w:color="auto"/>
              <w:bottom w:val="single" w:sz="4" w:space="0" w:color="auto"/>
              <w:right w:val="single" w:sz="4" w:space="0" w:color="auto"/>
            </w:tcBorders>
            <w:textDirection w:val="btLr"/>
            <w:vAlign w:val="center"/>
            <w:hideMark/>
          </w:tcPr>
          <w:p w14:paraId="37A76F2B" w14:textId="77777777" w:rsidR="00F139AD" w:rsidRPr="00F412AC" w:rsidRDefault="00F139AD" w:rsidP="000B1DC3">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2D608450" w14:textId="77777777" w:rsidR="00F139AD" w:rsidRPr="00F412AC" w:rsidRDefault="00F139AD" w:rsidP="000B1DC3">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14:paraId="6AC0B3AC" w14:textId="77777777" w:rsidR="00F139AD" w:rsidRPr="00F412AC" w:rsidRDefault="00F139AD" w:rsidP="000B1DC3">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630" w:type="dxa"/>
            <w:tcBorders>
              <w:top w:val="single" w:sz="4" w:space="0" w:color="auto"/>
              <w:left w:val="single" w:sz="4" w:space="0" w:color="auto"/>
              <w:bottom w:val="single" w:sz="4" w:space="0" w:color="auto"/>
              <w:right w:val="single" w:sz="4" w:space="0" w:color="auto"/>
            </w:tcBorders>
            <w:vAlign w:val="center"/>
          </w:tcPr>
          <w:p w14:paraId="7DB9B9AD" w14:textId="77777777" w:rsidR="00F139AD" w:rsidRPr="00017010" w:rsidRDefault="00F139AD" w:rsidP="000B1DC3">
            <w:pPr>
              <w:widowControl w:val="0"/>
              <w:spacing w:after="120"/>
              <w:ind w:right="-1"/>
              <w:jc w:val="center"/>
              <w:rPr>
                <w:rFonts w:ascii="GHEA Grapalat" w:hAnsi="GHEA Grapalat"/>
                <w:sz w:val="16"/>
              </w:rPr>
            </w:pPr>
            <w:r w:rsidRPr="00F412AC">
              <w:rPr>
                <w:rFonts w:ascii="GHEA Grapalat" w:hAnsi="GHEA Grapalat"/>
                <w:sz w:val="16"/>
              </w:rPr>
              <w:t>Всего</w:t>
            </w:r>
          </w:p>
        </w:tc>
      </w:tr>
      <w:tr w:rsidR="008A3B78" w14:paraId="346D9AD3" w14:textId="77777777" w:rsidTr="00E3689D">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hideMark/>
          </w:tcPr>
          <w:p w14:paraId="1C718B55" w14:textId="77777777" w:rsidR="008A3B78" w:rsidRPr="001206EA" w:rsidRDefault="008A3B78" w:rsidP="008A3B78">
            <w:pPr>
              <w:jc w:val="center"/>
              <w:rPr>
                <w:rFonts w:ascii="GHEA Grapalat" w:hAnsi="GHEA Grapalat"/>
                <w:sz w:val="20"/>
                <w:lang w:val="hy-AM"/>
              </w:rPr>
            </w:pPr>
            <w:r w:rsidRPr="001206EA">
              <w:rPr>
                <w:rFonts w:ascii="GHEA Grapalat" w:hAnsi="GHEA Grapalat"/>
                <w:sz w:val="20"/>
                <w:lang w:val="es-ES"/>
              </w:rPr>
              <w:t>1</w:t>
            </w:r>
          </w:p>
        </w:tc>
        <w:tc>
          <w:tcPr>
            <w:tcW w:w="1091" w:type="dxa"/>
            <w:tcBorders>
              <w:top w:val="single" w:sz="4" w:space="0" w:color="auto"/>
              <w:left w:val="single" w:sz="4" w:space="0" w:color="auto"/>
              <w:bottom w:val="single" w:sz="4" w:space="0" w:color="auto"/>
              <w:right w:val="single" w:sz="4" w:space="0" w:color="auto"/>
            </w:tcBorders>
          </w:tcPr>
          <w:p w14:paraId="4AFAF9C5" w14:textId="77777777" w:rsidR="008A3B78" w:rsidRPr="00327900" w:rsidRDefault="008A3B78" w:rsidP="008A3B78">
            <w:r w:rsidRPr="00327900">
              <w:t>45241160/4</w:t>
            </w:r>
          </w:p>
        </w:tc>
        <w:tc>
          <w:tcPr>
            <w:tcW w:w="3274" w:type="dxa"/>
            <w:gridSpan w:val="3"/>
            <w:tcBorders>
              <w:top w:val="single" w:sz="4" w:space="0" w:color="auto"/>
              <w:left w:val="single" w:sz="4" w:space="0" w:color="auto"/>
              <w:bottom w:val="single" w:sz="4" w:space="0" w:color="auto"/>
              <w:right w:val="single" w:sz="4" w:space="0" w:color="auto"/>
            </w:tcBorders>
          </w:tcPr>
          <w:p w14:paraId="194CD5C2" w14:textId="77777777" w:rsidR="008A3B78" w:rsidRPr="00943F78" w:rsidRDefault="008A3B78" w:rsidP="008A3B78">
            <w:r w:rsidRPr="00943F78">
              <w:t>Строительство хозяйственно-бытовых оросительных вод в селе Циацан общины Хой Армавирского марза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33B12920"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2E838C90"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7B44549"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29D2B43F"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1359AD9B"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7265C92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45E3DA8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51444257"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42B1EBC2"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3EAE3763"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3C8F9680"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6B8D758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2CE3A63F"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r>
      <w:tr w:rsidR="008A3B78" w14:paraId="32537C60" w14:textId="77777777" w:rsidTr="00E3689D">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tcPr>
          <w:p w14:paraId="6BD9659E" w14:textId="77777777" w:rsidR="008A3B78" w:rsidRPr="00017010" w:rsidRDefault="008A3B78" w:rsidP="008A3B78">
            <w:pPr>
              <w:jc w:val="center"/>
              <w:rPr>
                <w:rFonts w:ascii="GHEA Grapalat" w:hAnsi="GHEA Grapalat"/>
                <w:sz w:val="20"/>
                <w:lang w:val="hy-AM"/>
              </w:rPr>
            </w:pPr>
            <w:r>
              <w:rPr>
                <w:rFonts w:ascii="GHEA Grapalat" w:hAnsi="GHEA Grapalat"/>
                <w:sz w:val="20"/>
                <w:lang w:val="hy-AM"/>
              </w:rPr>
              <w:lastRenderedPageBreak/>
              <w:t>2</w:t>
            </w:r>
          </w:p>
        </w:tc>
        <w:tc>
          <w:tcPr>
            <w:tcW w:w="1091" w:type="dxa"/>
            <w:tcBorders>
              <w:top w:val="single" w:sz="4" w:space="0" w:color="auto"/>
              <w:left w:val="single" w:sz="4" w:space="0" w:color="auto"/>
              <w:bottom w:val="single" w:sz="4" w:space="0" w:color="auto"/>
              <w:right w:val="single" w:sz="4" w:space="0" w:color="auto"/>
            </w:tcBorders>
          </w:tcPr>
          <w:p w14:paraId="0E1C5DDB" w14:textId="77777777" w:rsidR="008A3B78" w:rsidRPr="00327900" w:rsidRDefault="008A3B78" w:rsidP="008A3B78">
            <w:r w:rsidRPr="00327900">
              <w:t>45241160/5</w:t>
            </w:r>
          </w:p>
        </w:tc>
        <w:tc>
          <w:tcPr>
            <w:tcW w:w="3274" w:type="dxa"/>
            <w:gridSpan w:val="3"/>
            <w:tcBorders>
              <w:top w:val="single" w:sz="4" w:space="0" w:color="auto"/>
              <w:left w:val="single" w:sz="4" w:space="0" w:color="auto"/>
              <w:bottom w:val="single" w:sz="4" w:space="0" w:color="auto"/>
              <w:right w:val="single" w:sz="4" w:space="0" w:color="auto"/>
            </w:tcBorders>
          </w:tcPr>
          <w:p w14:paraId="71494CFC" w14:textId="77777777" w:rsidR="008A3B78" w:rsidRPr="00943F78" w:rsidRDefault="008A3B78" w:rsidP="008A3B78">
            <w:r w:rsidRPr="00943F78">
              <w:t>Строительство хозяйственно-бытовых оросительных водопроводов в селе Амберд, община Хой, Армавирский марз,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241B42C1"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44DCAC79"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60D166EF"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5C66DBE1"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710E26A5"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46ED74F6"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1EACE64C"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6A0BBEC9"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5FA3024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B9C49A6"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05C21A95"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02827F3A"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63579747"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r>
      <w:tr w:rsidR="008A3B78" w14:paraId="2C495C5F" w14:textId="77777777" w:rsidTr="00E3689D">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tcPr>
          <w:p w14:paraId="47D749D6" w14:textId="77777777" w:rsidR="008A3B78" w:rsidRPr="00017010" w:rsidRDefault="008A3B78" w:rsidP="008A3B78">
            <w:pPr>
              <w:jc w:val="center"/>
              <w:rPr>
                <w:rFonts w:ascii="GHEA Grapalat" w:hAnsi="GHEA Grapalat"/>
                <w:sz w:val="20"/>
                <w:lang w:val="hy-AM"/>
              </w:rPr>
            </w:pPr>
            <w:r>
              <w:rPr>
                <w:rFonts w:ascii="GHEA Grapalat" w:hAnsi="GHEA Grapalat"/>
                <w:sz w:val="20"/>
                <w:lang w:val="hy-AM"/>
              </w:rPr>
              <w:t>3</w:t>
            </w:r>
          </w:p>
        </w:tc>
        <w:tc>
          <w:tcPr>
            <w:tcW w:w="1091" w:type="dxa"/>
            <w:tcBorders>
              <w:top w:val="single" w:sz="4" w:space="0" w:color="auto"/>
              <w:left w:val="single" w:sz="4" w:space="0" w:color="auto"/>
              <w:bottom w:val="single" w:sz="4" w:space="0" w:color="auto"/>
              <w:right w:val="single" w:sz="4" w:space="0" w:color="auto"/>
            </w:tcBorders>
          </w:tcPr>
          <w:p w14:paraId="29388437" w14:textId="77777777" w:rsidR="008A3B78" w:rsidRPr="00327900" w:rsidRDefault="008A3B78" w:rsidP="008A3B78">
            <w:r w:rsidRPr="00327900">
              <w:t>45241160/6</w:t>
            </w:r>
          </w:p>
        </w:tc>
        <w:tc>
          <w:tcPr>
            <w:tcW w:w="3274" w:type="dxa"/>
            <w:gridSpan w:val="3"/>
            <w:tcBorders>
              <w:top w:val="single" w:sz="4" w:space="0" w:color="auto"/>
              <w:left w:val="single" w:sz="4" w:space="0" w:color="auto"/>
              <w:bottom w:val="single" w:sz="4" w:space="0" w:color="auto"/>
              <w:right w:val="single" w:sz="4" w:space="0" w:color="auto"/>
            </w:tcBorders>
          </w:tcPr>
          <w:p w14:paraId="7834F3EA" w14:textId="77777777" w:rsidR="008A3B78" w:rsidRPr="00943F78" w:rsidRDefault="008A3B78" w:rsidP="008A3B78">
            <w:r w:rsidRPr="00943F78">
              <w:t>Строительство хозяйственно-бытовых оросительных водопроводов в селе Арагац, община Хой, Армавирский марз,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227E5238"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6324EBB5"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1A7375E4"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5A7E7E53"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41C10F78"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267B35DA"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5FCDBC11"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72B4CA24"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1CBBAB7C"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66AE76C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4E10B6F8"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724824C7"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54B7DA95"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r>
      <w:tr w:rsidR="008A3B78" w14:paraId="2D00F9B8" w14:textId="77777777" w:rsidTr="00E3689D">
        <w:trPr>
          <w:gridBefore w:val="1"/>
          <w:gridAfter w:val="1"/>
          <w:wBefore w:w="108" w:type="dxa"/>
          <w:wAfter w:w="10" w:type="dxa"/>
          <w:cantSplit/>
          <w:trHeight w:val="2105"/>
        </w:trPr>
        <w:tc>
          <w:tcPr>
            <w:tcW w:w="847" w:type="dxa"/>
            <w:tcBorders>
              <w:top w:val="single" w:sz="4" w:space="0" w:color="auto"/>
              <w:left w:val="single" w:sz="4" w:space="0" w:color="auto"/>
              <w:bottom w:val="single" w:sz="4" w:space="0" w:color="auto"/>
              <w:right w:val="single" w:sz="4" w:space="0" w:color="auto"/>
            </w:tcBorders>
            <w:vAlign w:val="center"/>
          </w:tcPr>
          <w:p w14:paraId="156984FA" w14:textId="77777777" w:rsidR="008A3B78" w:rsidRPr="00017010" w:rsidRDefault="008A3B78" w:rsidP="008A3B78">
            <w:pPr>
              <w:jc w:val="center"/>
              <w:rPr>
                <w:rFonts w:ascii="GHEA Grapalat" w:hAnsi="GHEA Grapalat"/>
                <w:sz w:val="20"/>
                <w:lang w:val="hy-AM"/>
              </w:rPr>
            </w:pPr>
            <w:r>
              <w:rPr>
                <w:rFonts w:ascii="GHEA Grapalat" w:hAnsi="GHEA Grapalat"/>
                <w:sz w:val="20"/>
                <w:lang w:val="hy-AM"/>
              </w:rPr>
              <w:t>4</w:t>
            </w:r>
          </w:p>
        </w:tc>
        <w:tc>
          <w:tcPr>
            <w:tcW w:w="1091" w:type="dxa"/>
            <w:tcBorders>
              <w:top w:val="single" w:sz="4" w:space="0" w:color="auto"/>
              <w:left w:val="single" w:sz="4" w:space="0" w:color="auto"/>
              <w:bottom w:val="single" w:sz="4" w:space="0" w:color="auto"/>
              <w:right w:val="single" w:sz="4" w:space="0" w:color="auto"/>
            </w:tcBorders>
          </w:tcPr>
          <w:p w14:paraId="0C1F23D8" w14:textId="77777777" w:rsidR="008A3B78" w:rsidRDefault="008A3B78" w:rsidP="008A3B78">
            <w:r w:rsidRPr="00327900">
              <w:t>45241160/7</w:t>
            </w:r>
          </w:p>
        </w:tc>
        <w:tc>
          <w:tcPr>
            <w:tcW w:w="3274" w:type="dxa"/>
            <w:gridSpan w:val="3"/>
            <w:tcBorders>
              <w:top w:val="single" w:sz="4" w:space="0" w:color="auto"/>
              <w:left w:val="single" w:sz="4" w:space="0" w:color="auto"/>
              <w:bottom w:val="single" w:sz="4" w:space="0" w:color="auto"/>
              <w:right w:val="single" w:sz="4" w:space="0" w:color="auto"/>
            </w:tcBorders>
          </w:tcPr>
          <w:p w14:paraId="21AED1B7" w14:textId="77777777" w:rsidR="008A3B78" w:rsidRDefault="008A3B78" w:rsidP="008A3B78">
            <w:r w:rsidRPr="00943F78">
              <w:t>Строительство хозяйственно-бытовых оросительных водопроводов в селе Айгешат, община Хой, Армавирский марз, РА</w:t>
            </w:r>
          </w:p>
        </w:tc>
        <w:tc>
          <w:tcPr>
            <w:tcW w:w="317" w:type="dxa"/>
            <w:tcBorders>
              <w:top w:val="single" w:sz="4" w:space="0" w:color="auto"/>
              <w:left w:val="single" w:sz="4" w:space="0" w:color="auto"/>
              <w:bottom w:val="single" w:sz="4" w:space="0" w:color="auto"/>
              <w:right w:val="single" w:sz="4" w:space="0" w:color="auto"/>
            </w:tcBorders>
            <w:textDirection w:val="btLr"/>
            <w:vAlign w:val="center"/>
          </w:tcPr>
          <w:p w14:paraId="4AB00E74"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01" w:type="dxa"/>
            <w:tcBorders>
              <w:top w:val="single" w:sz="4" w:space="0" w:color="auto"/>
              <w:left w:val="single" w:sz="4" w:space="0" w:color="auto"/>
              <w:bottom w:val="single" w:sz="4" w:space="0" w:color="auto"/>
              <w:right w:val="single" w:sz="4" w:space="0" w:color="auto"/>
            </w:tcBorders>
            <w:textDirection w:val="btLr"/>
            <w:vAlign w:val="center"/>
          </w:tcPr>
          <w:p w14:paraId="5F276216"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4EAE00E"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41A22871"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04F6491A"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5" w:type="dxa"/>
            <w:tcBorders>
              <w:top w:val="single" w:sz="4" w:space="0" w:color="auto"/>
              <w:left w:val="single" w:sz="4" w:space="0" w:color="auto"/>
              <w:bottom w:val="single" w:sz="4" w:space="0" w:color="auto"/>
              <w:right w:val="single" w:sz="4" w:space="0" w:color="auto"/>
            </w:tcBorders>
            <w:textDirection w:val="btLr"/>
            <w:vAlign w:val="center"/>
          </w:tcPr>
          <w:p w14:paraId="775F19F2"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16735F43"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631A5B0A"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10" w:type="dxa"/>
            <w:tcBorders>
              <w:top w:val="single" w:sz="4" w:space="0" w:color="auto"/>
              <w:left w:val="single" w:sz="4" w:space="0" w:color="auto"/>
              <w:bottom w:val="single" w:sz="4" w:space="0" w:color="auto"/>
              <w:right w:val="single" w:sz="4" w:space="0" w:color="auto"/>
            </w:tcBorders>
            <w:textDirection w:val="btLr"/>
            <w:vAlign w:val="center"/>
          </w:tcPr>
          <w:p w14:paraId="05237656"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tcBorders>
              <w:top w:val="single" w:sz="4" w:space="0" w:color="auto"/>
              <w:left w:val="single" w:sz="4" w:space="0" w:color="auto"/>
              <w:bottom w:val="single" w:sz="4" w:space="0" w:color="auto"/>
              <w:right w:val="single" w:sz="4" w:space="0" w:color="auto"/>
            </w:tcBorders>
            <w:textDirection w:val="btLr"/>
            <w:vAlign w:val="center"/>
          </w:tcPr>
          <w:p w14:paraId="3C7F83B4"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09" w:type="dxa"/>
            <w:gridSpan w:val="2"/>
            <w:tcBorders>
              <w:top w:val="single" w:sz="4" w:space="0" w:color="auto"/>
              <w:left w:val="single" w:sz="4" w:space="0" w:color="auto"/>
              <w:bottom w:val="single" w:sz="4" w:space="0" w:color="auto"/>
              <w:right w:val="single" w:sz="4" w:space="0" w:color="auto"/>
            </w:tcBorders>
            <w:textDirection w:val="btLr"/>
            <w:vAlign w:val="center"/>
          </w:tcPr>
          <w:p w14:paraId="02EC6EA8"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14:paraId="435DC37A" w14:textId="77777777" w:rsidR="008A3B78" w:rsidRDefault="008A3B78" w:rsidP="008A3B78">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630" w:type="dxa"/>
            <w:tcBorders>
              <w:top w:val="single" w:sz="4" w:space="0" w:color="auto"/>
              <w:left w:val="single" w:sz="4" w:space="0" w:color="auto"/>
              <w:bottom w:val="single" w:sz="4" w:space="0" w:color="auto"/>
              <w:right w:val="single" w:sz="4" w:space="0" w:color="auto"/>
            </w:tcBorders>
            <w:textDirection w:val="btLr"/>
            <w:vAlign w:val="center"/>
          </w:tcPr>
          <w:p w14:paraId="7F20EBBF" w14:textId="77777777" w:rsidR="008A3B78" w:rsidRDefault="008A3B78" w:rsidP="008A3B78">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r>
      <w:tr w:rsidR="00F139AD" w:rsidRPr="00AB076C" w14:paraId="74F9D5C5" w14:textId="77777777" w:rsidTr="000B1DC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5505" w:type="dxa"/>
          <w:jc w:val="center"/>
        </w:trPr>
        <w:tc>
          <w:tcPr>
            <w:tcW w:w="4536" w:type="dxa"/>
            <w:gridSpan w:val="4"/>
          </w:tcPr>
          <w:p w14:paraId="1978E116" w14:textId="77777777" w:rsidR="008A3B78" w:rsidRPr="008A3B78" w:rsidRDefault="008A3B78" w:rsidP="008A3B78">
            <w:pPr>
              <w:widowControl w:val="0"/>
              <w:spacing w:after="160" w:line="360" w:lineRule="auto"/>
              <w:jc w:val="center"/>
              <w:rPr>
                <w:rFonts w:ascii="GHEA Grapalat" w:hAnsi="GHEA Grapalat"/>
                <w:b/>
                <w:color w:val="FF0000"/>
              </w:rPr>
            </w:pPr>
            <w:r w:rsidRPr="008A3B78">
              <w:rPr>
                <w:rFonts w:ascii="GHEA Grapalat" w:hAnsi="GHEA Grapalat"/>
                <w:b/>
                <w:color w:val="FF0000"/>
                <w:highlight w:val="yellow"/>
              </w:rPr>
              <w:t>Закупка осуществляется на основании статьи 15, части 6 Закона РА "О закупках".</w:t>
            </w:r>
          </w:p>
          <w:p w14:paraId="4D5FC948" w14:textId="77777777" w:rsidR="008A3B78" w:rsidRDefault="008A3B78" w:rsidP="000B1DC3">
            <w:pPr>
              <w:widowControl w:val="0"/>
              <w:spacing w:after="160" w:line="360" w:lineRule="auto"/>
              <w:jc w:val="center"/>
              <w:rPr>
                <w:rFonts w:ascii="GHEA Grapalat" w:hAnsi="GHEA Grapalat"/>
                <w:b/>
              </w:rPr>
            </w:pPr>
          </w:p>
          <w:p w14:paraId="6EB9A326"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2B4DA65" w14:textId="77777777" w:rsidR="00F139AD" w:rsidRPr="00685FDC" w:rsidRDefault="00F139AD" w:rsidP="000B1DC3">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4F2B3C9E"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lastRenderedPageBreak/>
              <w:t>/подпись/</w:t>
            </w:r>
          </w:p>
          <w:p w14:paraId="48C150C4"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B44411A" w14:textId="77777777" w:rsidR="00F139AD" w:rsidRPr="009F3DC7" w:rsidRDefault="00F139AD" w:rsidP="000B1DC3">
            <w:pPr>
              <w:widowControl w:val="0"/>
              <w:spacing w:after="160" w:line="360" w:lineRule="auto"/>
              <w:jc w:val="center"/>
              <w:rPr>
                <w:rFonts w:ascii="GHEA Grapalat" w:hAnsi="GHEA Grapalat"/>
              </w:rPr>
            </w:pPr>
          </w:p>
        </w:tc>
        <w:tc>
          <w:tcPr>
            <w:tcW w:w="4343" w:type="dxa"/>
            <w:gridSpan w:val="12"/>
          </w:tcPr>
          <w:p w14:paraId="44824A60" w14:textId="77777777" w:rsidR="008A3B78" w:rsidRDefault="008A3B78" w:rsidP="000B1DC3">
            <w:pPr>
              <w:widowControl w:val="0"/>
              <w:spacing w:after="160" w:line="360" w:lineRule="auto"/>
              <w:jc w:val="center"/>
              <w:rPr>
                <w:rFonts w:ascii="GHEA Grapalat" w:hAnsi="GHEA Grapalat"/>
                <w:b/>
              </w:rPr>
            </w:pPr>
          </w:p>
          <w:p w14:paraId="556C2D19" w14:textId="77777777" w:rsidR="008A3B78" w:rsidRDefault="008A3B78" w:rsidP="000B1DC3">
            <w:pPr>
              <w:widowControl w:val="0"/>
              <w:spacing w:after="160" w:line="360" w:lineRule="auto"/>
              <w:jc w:val="center"/>
              <w:rPr>
                <w:rFonts w:ascii="GHEA Grapalat" w:hAnsi="GHEA Grapalat"/>
                <w:b/>
              </w:rPr>
            </w:pPr>
          </w:p>
          <w:p w14:paraId="320B0B53" w14:textId="77777777" w:rsidR="00F139AD" w:rsidRPr="009F3DC7" w:rsidRDefault="00F139AD" w:rsidP="000B1DC3">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CBE3090" w14:textId="77777777" w:rsidR="00F139AD" w:rsidRPr="00685FDC" w:rsidRDefault="00F139AD" w:rsidP="000B1DC3">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5759F41B" w14:textId="77777777" w:rsidR="00F139AD" w:rsidRPr="009F3DC7" w:rsidRDefault="00F139AD" w:rsidP="000B1DC3">
            <w:pPr>
              <w:widowControl w:val="0"/>
              <w:spacing w:after="160" w:line="360" w:lineRule="auto"/>
              <w:jc w:val="center"/>
              <w:rPr>
                <w:rFonts w:ascii="GHEA Grapalat" w:hAnsi="GHEA Grapalat"/>
              </w:rPr>
            </w:pPr>
            <w:r w:rsidRPr="009F3DC7">
              <w:rPr>
                <w:rFonts w:ascii="GHEA Grapalat" w:hAnsi="GHEA Grapalat"/>
              </w:rPr>
              <w:t>/подпись/</w:t>
            </w:r>
          </w:p>
          <w:p w14:paraId="30F689F3" w14:textId="77777777" w:rsidR="00F139AD" w:rsidRDefault="00F139AD" w:rsidP="000B1DC3">
            <w:pPr>
              <w:widowControl w:val="0"/>
              <w:spacing w:after="160" w:line="360" w:lineRule="auto"/>
              <w:jc w:val="center"/>
              <w:rPr>
                <w:rFonts w:ascii="GHEA Grapalat" w:hAnsi="GHEA Grapalat"/>
              </w:rPr>
            </w:pPr>
            <w:r w:rsidRPr="009F3DC7">
              <w:rPr>
                <w:rFonts w:ascii="GHEA Grapalat" w:hAnsi="GHEA Grapalat"/>
              </w:rPr>
              <w:t>М. П.</w:t>
            </w:r>
          </w:p>
          <w:p w14:paraId="7D16F675" w14:textId="77777777" w:rsidR="00F139AD" w:rsidRPr="00AB076C" w:rsidRDefault="00F139AD" w:rsidP="000B1DC3">
            <w:pPr>
              <w:widowControl w:val="0"/>
              <w:spacing w:after="160" w:line="360" w:lineRule="auto"/>
              <w:jc w:val="center"/>
              <w:rPr>
                <w:rFonts w:ascii="GHEA Grapalat" w:hAnsi="GHEA Grapalat"/>
                <w:lang w:val="hy-AM"/>
              </w:rPr>
            </w:pPr>
          </w:p>
        </w:tc>
      </w:tr>
    </w:tbl>
    <w:p w14:paraId="2F8ADCBB" w14:textId="77777777" w:rsidR="00F139AD" w:rsidRDefault="00F139AD" w:rsidP="00F139AD">
      <w:pPr>
        <w:widowControl w:val="0"/>
        <w:spacing w:after="160" w:line="360" w:lineRule="auto"/>
        <w:ind w:firstLine="567"/>
        <w:jc w:val="right"/>
        <w:rPr>
          <w:rFonts w:ascii="GHEA Grapalat" w:hAnsi="GHEA Grapalat"/>
          <w:i/>
        </w:rPr>
        <w:sectPr w:rsidR="00F139AD" w:rsidSect="00017010">
          <w:footnotePr>
            <w:pos w:val="beneathText"/>
          </w:footnotePr>
          <w:type w:val="nextColumn"/>
          <w:pgSz w:w="16840" w:h="11907" w:orient="landscape" w:code="9"/>
          <w:pgMar w:top="142" w:right="992" w:bottom="1418" w:left="1418" w:header="561" w:footer="561" w:gutter="0"/>
          <w:cols w:space="720"/>
          <w:docGrid w:linePitch="326"/>
        </w:sectPr>
      </w:pPr>
    </w:p>
    <w:p w14:paraId="7D42B6A4" w14:textId="77777777" w:rsidR="00F139AD" w:rsidRDefault="00F139AD" w:rsidP="00F139AD">
      <w:pPr>
        <w:widowControl w:val="0"/>
        <w:spacing w:after="120"/>
        <w:jc w:val="center"/>
        <w:rPr>
          <w:rFonts w:ascii="GHEA Grapalat" w:hAnsi="GHEA Grapalat"/>
          <w:sz w:val="14"/>
          <w:szCs w:val="16"/>
        </w:rPr>
        <w:sectPr w:rsidR="00F139AD" w:rsidSect="000B1DC3">
          <w:footnotePr>
            <w:pos w:val="beneathText"/>
          </w:footnotePr>
          <w:type w:val="nextColumn"/>
          <w:pgSz w:w="16840" w:h="11907" w:orient="landscape" w:code="9"/>
          <w:pgMar w:top="1418" w:right="992" w:bottom="1418" w:left="1418" w:header="561" w:footer="561" w:gutter="0"/>
          <w:cols w:space="720"/>
          <w:docGrid w:linePitch="326"/>
        </w:sectPr>
      </w:pPr>
    </w:p>
    <w:p w14:paraId="0365A113" w14:textId="77777777" w:rsidR="00F139AD" w:rsidRPr="009F3DC7" w:rsidRDefault="00F139AD" w:rsidP="00F139AD">
      <w:pPr>
        <w:widowControl w:val="0"/>
        <w:spacing w:after="160" w:line="360" w:lineRule="auto"/>
        <w:ind w:firstLine="567"/>
        <w:rPr>
          <w:rFonts w:ascii="GHEA Grapalat" w:hAnsi="GHEA Grapalat"/>
        </w:rPr>
        <w:sectPr w:rsidR="00F139AD" w:rsidRPr="009F3DC7" w:rsidSect="000B1DC3">
          <w:footnotePr>
            <w:pos w:val="beneathText"/>
          </w:footnotePr>
          <w:pgSz w:w="11907" w:h="16840" w:code="9"/>
          <w:pgMar w:top="993" w:right="1418" w:bottom="1418" w:left="1418" w:header="561" w:footer="561" w:gutter="0"/>
          <w:cols w:space="720"/>
          <w:docGrid w:linePitch="326"/>
        </w:sectPr>
      </w:pPr>
    </w:p>
    <w:p w14:paraId="6CE1142A" w14:textId="77777777" w:rsidR="00F139AD" w:rsidRPr="009F3DC7" w:rsidRDefault="00F139AD" w:rsidP="00F139AD">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11CF8D4A" w14:textId="77777777" w:rsidR="00F139AD" w:rsidRPr="009F3DC7" w:rsidRDefault="00F139AD" w:rsidP="00F139AD">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26C1770" w14:textId="77777777" w:rsidR="00F139AD" w:rsidRPr="009F3DC7" w:rsidRDefault="00F139AD" w:rsidP="00F139AD">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F139AD" w:rsidRPr="009F3DC7" w14:paraId="453EC8C8" w14:textId="77777777" w:rsidTr="000B1DC3">
        <w:trPr>
          <w:tblCellSpacing w:w="7" w:type="dxa"/>
          <w:jc w:val="center"/>
        </w:trPr>
        <w:tc>
          <w:tcPr>
            <w:tcW w:w="0" w:type="auto"/>
            <w:vAlign w:val="center"/>
          </w:tcPr>
          <w:p w14:paraId="67CC0F6F"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1A78F6CF"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2DA122BD"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19BE87B3"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3D68AC1A" w14:textId="77777777" w:rsidR="00F139AD" w:rsidRPr="00124BE9" w:rsidRDefault="00F139AD" w:rsidP="000B1DC3">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739F459F" w14:textId="77777777" w:rsidR="00F139AD" w:rsidRPr="00124BE9"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403EDF58"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470B131A"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0EE8A803" w14:textId="77777777" w:rsidR="00F139AD" w:rsidRPr="00124BE9"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0E822D38" w14:textId="77777777" w:rsidR="00F139AD" w:rsidRPr="00124BE9"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330D84AD"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28A7B7B1"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14A98570" w14:textId="77777777" w:rsidR="00F139AD" w:rsidRPr="009F3DC7" w:rsidRDefault="00F139AD" w:rsidP="00F139AD">
      <w:pPr>
        <w:widowControl w:val="0"/>
        <w:spacing w:after="160" w:line="360" w:lineRule="auto"/>
        <w:ind w:left="567" w:right="566"/>
        <w:rPr>
          <w:rFonts w:ascii="GHEA Grapalat" w:hAnsi="GHEA Grapalat"/>
          <w:iCs/>
          <w:color w:val="000000"/>
        </w:rPr>
      </w:pPr>
    </w:p>
    <w:p w14:paraId="4670D8ED" w14:textId="77777777" w:rsidR="00F139AD" w:rsidRPr="009F3DC7" w:rsidRDefault="00F139AD" w:rsidP="00F139AD">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723EE19F" w14:textId="77777777" w:rsidR="00F139AD" w:rsidRPr="00A55DC4" w:rsidRDefault="00F139AD" w:rsidP="00F139AD">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716295AF" w14:textId="77777777" w:rsidR="00F139AD" w:rsidRPr="009F3DC7" w:rsidRDefault="00F139AD" w:rsidP="00F139AD">
      <w:pPr>
        <w:pStyle w:val="a3"/>
        <w:widowControl w:val="0"/>
        <w:spacing w:after="160"/>
        <w:ind w:left="567" w:right="566" w:firstLine="0"/>
        <w:jc w:val="center"/>
        <w:rPr>
          <w:rFonts w:ascii="GHEA Grapalat" w:hAnsi="GHEA Grapalat"/>
          <w:b/>
          <w:bCs/>
          <w:iCs/>
          <w:sz w:val="24"/>
          <w:szCs w:val="24"/>
        </w:rPr>
      </w:pPr>
    </w:p>
    <w:p w14:paraId="6E153D67" w14:textId="77777777" w:rsidR="00F139AD" w:rsidRPr="009F3DC7" w:rsidRDefault="00F139AD" w:rsidP="00F139AD">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FE188BC" w14:textId="77777777" w:rsidR="00F139AD" w:rsidRPr="009F3DC7" w:rsidRDefault="00F139AD" w:rsidP="00F139AD">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4A4778ED" w14:textId="77777777" w:rsidR="00F139AD" w:rsidRPr="009F3DC7" w:rsidRDefault="00F139AD" w:rsidP="00F139AD">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32F6F3C4" w14:textId="77777777" w:rsidR="00F139AD" w:rsidRPr="009F3DC7" w:rsidRDefault="00F139AD" w:rsidP="00F139AD">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46F26D9C" w14:textId="77777777" w:rsidR="00F139AD" w:rsidRPr="00124BE9" w:rsidRDefault="00F139AD" w:rsidP="00F139AD">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5D63D77B" w14:textId="77777777" w:rsidR="00F139AD" w:rsidRPr="00124BE9" w:rsidRDefault="00F139AD" w:rsidP="00F139AD">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5A4E7368" w14:textId="77777777" w:rsidR="00F139AD" w:rsidRPr="009F3DC7" w:rsidRDefault="00F139AD" w:rsidP="00F139AD">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F139AD" w:rsidRPr="007347E7" w14:paraId="621A4834" w14:textId="77777777" w:rsidTr="000B1DC3">
        <w:trPr>
          <w:trHeight w:val="345"/>
          <w:jc w:val="center"/>
        </w:trPr>
        <w:tc>
          <w:tcPr>
            <w:tcW w:w="379" w:type="dxa"/>
            <w:vMerge w:val="restart"/>
            <w:shd w:val="clear" w:color="auto" w:fill="auto"/>
            <w:vAlign w:val="center"/>
          </w:tcPr>
          <w:p w14:paraId="0EAE41F0" w14:textId="77777777" w:rsidR="00F139AD" w:rsidRPr="007347E7" w:rsidRDefault="00F139AD" w:rsidP="000B1DC3">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4E244FE8" w14:textId="77777777" w:rsidR="00F139AD" w:rsidRPr="007347E7" w:rsidRDefault="00F139AD" w:rsidP="000B1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F139AD" w:rsidRPr="007347E7" w14:paraId="76A21EFA" w14:textId="77777777" w:rsidTr="000B1DC3">
        <w:trPr>
          <w:trHeight w:val="152"/>
          <w:jc w:val="center"/>
        </w:trPr>
        <w:tc>
          <w:tcPr>
            <w:tcW w:w="379" w:type="dxa"/>
            <w:vMerge/>
            <w:shd w:val="clear" w:color="auto" w:fill="auto"/>
          </w:tcPr>
          <w:p w14:paraId="2550D353" w14:textId="77777777" w:rsidR="00F139AD" w:rsidRPr="007347E7" w:rsidRDefault="00F139AD" w:rsidP="000B1DC3">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8C7E83A"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1824C114"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550FE518"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5DD4B8D6"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44C3D1E4"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2758041A" w14:textId="77777777" w:rsidR="00F139AD" w:rsidRPr="007347E7" w:rsidRDefault="00F139AD" w:rsidP="000B1DC3">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F139AD" w:rsidRPr="007347E7" w14:paraId="37324BEA" w14:textId="77777777" w:rsidTr="000B1DC3">
        <w:trPr>
          <w:trHeight w:val="152"/>
          <w:jc w:val="center"/>
        </w:trPr>
        <w:tc>
          <w:tcPr>
            <w:tcW w:w="379" w:type="dxa"/>
            <w:vMerge/>
            <w:tcBorders>
              <w:bottom w:val="single" w:sz="4" w:space="0" w:color="auto"/>
            </w:tcBorders>
            <w:shd w:val="clear" w:color="auto" w:fill="auto"/>
          </w:tcPr>
          <w:p w14:paraId="448B4C3D" w14:textId="77777777" w:rsidR="00F139AD" w:rsidRPr="007347E7" w:rsidRDefault="00F139AD" w:rsidP="000B1DC3">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EF89DE6"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12CE3CF3"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0D04F931" w14:textId="77777777" w:rsidR="00F139AD" w:rsidRPr="007347E7" w:rsidRDefault="00F139AD" w:rsidP="000B1DC3">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12D88826" w14:textId="77777777" w:rsidR="00F139AD" w:rsidRPr="007347E7" w:rsidRDefault="00F139AD" w:rsidP="000B1DC3">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17EBC7E3" w14:textId="77777777" w:rsidR="00F139AD" w:rsidRPr="007347E7" w:rsidRDefault="00F139AD" w:rsidP="000B1DC3">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4B601E24" w14:textId="77777777" w:rsidR="00F139AD" w:rsidRPr="007347E7" w:rsidRDefault="00F139AD" w:rsidP="000B1DC3">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41711A47"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2B09EF69"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r>
      <w:tr w:rsidR="00F139AD" w:rsidRPr="007347E7" w14:paraId="1BF29115" w14:textId="77777777" w:rsidTr="000B1DC3">
        <w:trPr>
          <w:trHeight w:val="515"/>
          <w:jc w:val="center"/>
        </w:trPr>
        <w:tc>
          <w:tcPr>
            <w:tcW w:w="379" w:type="dxa"/>
            <w:shd w:val="clear" w:color="auto" w:fill="auto"/>
            <w:vAlign w:val="center"/>
          </w:tcPr>
          <w:p w14:paraId="1F970F66" w14:textId="77777777" w:rsidR="00F139AD" w:rsidRPr="007347E7" w:rsidRDefault="00F139AD" w:rsidP="000B1DC3">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01368929"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243899DA"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2A72FD44"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186ADA1B"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563E0913"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24EEF622"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7E65386F"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0C330279"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r>
      <w:tr w:rsidR="00F139AD" w:rsidRPr="007347E7" w14:paraId="729B025E" w14:textId="77777777" w:rsidTr="000B1DC3">
        <w:trPr>
          <w:trHeight w:val="515"/>
          <w:jc w:val="center"/>
        </w:trPr>
        <w:tc>
          <w:tcPr>
            <w:tcW w:w="379" w:type="dxa"/>
            <w:shd w:val="clear" w:color="auto" w:fill="auto"/>
          </w:tcPr>
          <w:p w14:paraId="43B4A427" w14:textId="77777777" w:rsidR="00F139AD" w:rsidRPr="007347E7" w:rsidRDefault="00F139AD" w:rsidP="000B1DC3">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040A37A0"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1704A53B"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8439370"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437C02B5"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0780BD7D"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70F20ED1"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12F60CA"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1A0D868" w14:textId="77777777" w:rsidR="00F139AD" w:rsidRPr="007347E7" w:rsidRDefault="00F139AD" w:rsidP="000B1DC3">
            <w:pPr>
              <w:pStyle w:val="af4"/>
              <w:widowControl w:val="0"/>
              <w:tabs>
                <w:tab w:val="left" w:pos="916"/>
              </w:tabs>
              <w:spacing w:before="0" w:beforeAutospacing="0" w:after="120" w:afterAutospacing="0"/>
              <w:jc w:val="center"/>
              <w:rPr>
                <w:rFonts w:ascii="GHEA Grapalat" w:hAnsi="GHEA Grapalat"/>
                <w:sz w:val="16"/>
                <w:szCs w:val="16"/>
              </w:rPr>
            </w:pPr>
          </w:p>
        </w:tc>
      </w:tr>
    </w:tbl>
    <w:p w14:paraId="3FB6C244" w14:textId="77777777" w:rsidR="00F139AD" w:rsidRPr="007347E7" w:rsidRDefault="00F139AD" w:rsidP="00F139AD">
      <w:pPr>
        <w:widowControl w:val="0"/>
        <w:spacing w:after="160" w:line="360" w:lineRule="auto"/>
        <w:ind w:firstLine="567"/>
        <w:jc w:val="both"/>
        <w:rPr>
          <w:rFonts w:ascii="GHEA Grapalat" w:hAnsi="GHEA Grapalat" w:cs="Arial"/>
          <w:iCs/>
          <w:color w:val="000000"/>
          <w:lang w:val="en-US"/>
        </w:rPr>
      </w:pPr>
    </w:p>
    <w:p w14:paraId="614776C1" w14:textId="77777777" w:rsidR="00F139AD" w:rsidRPr="009F3DC7" w:rsidRDefault="00F139AD" w:rsidP="00F139AD">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DA3B1F8" w14:textId="77777777" w:rsidR="00F139AD" w:rsidRPr="009F3DC7" w:rsidRDefault="00F139AD" w:rsidP="00F139AD">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139AD" w:rsidRPr="009F3DC7" w14:paraId="6D50A548" w14:textId="77777777" w:rsidTr="000B1DC3">
        <w:trPr>
          <w:trHeight w:val="266"/>
          <w:tblCellSpacing w:w="7" w:type="dxa"/>
          <w:jc w:val="center"/>
        </w:trPr>
        <w:tc>
          <w:tcPr>
            <w:tcW w:w="0" w:type="auto"/>
            <w:vAlign w:val="center"/>
          </w:tcPr>
          <w:p w14:paraId="5BEF2121"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7FD6C501"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F139AD" w:rsidRPr="009F3DC7" w14:paraId="75ED8462" w14:textId="77777777" w:rsidTr="000B1DC3">
        <w:trPr>
          <w:trHeight w:val="473"/>
          <w:tblCellSpacing w:w="7" w:type="dxa"/>
          <w:jc w:val="center"/>
        </w:trPr>
        <w:tc>
          <w:tcPr>
            <w:tcW w:w="0" w:type="auto"/>
            <w:vAlign w:val="center"/>
          </w:tcPr>
          <w:p w14:paraId="49E1A6FA" w14:textId="77777777" w:rsidR="00F139AD" w:rsidRPr="00C8328C" w:rsidRDefault="00F139AD" w:rsidP="000B1DC3">
            <w:pPr>
              <w:widowControl w:val="0"/>
              <w:jc w:val="center"/>
              <w:rPr>
                <w:rFonts w:ascii="GHEA Grapalat" w:hAnsi="GHEA Grapalat"/>
                <w:iCs/>
                <w:lang w:val="en-US"/>
              </w:rPr>
            </w:pPr>
            <w:r>
              <w:rPr>
                <w:rFonts w:ascii="GHEA Grapalat" w:hAnsi="GHEA Grapalat"/>
              </w:rPr>
              <w:t>___________________________</w:t>
            </w:r>
          </w:p>
          <w:p w14:paraId="70CFAD58" w14:textId="77777777" w:rsidR="00F139AD" w:rsidRPr="00C8328C" w:rsidRDefault="00F139AD" w:rsidP="000B1DC3">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6A39F1B7" w14:textId="77777777" w:rsidR="00F139AD" w:rsidRPr="009F3DC7" w:rsidRDefault="00F139AD" w:rsidP="000B1DC3">
            <w:pPr>
              <w:widowControl w:val="0"/>
              <w:jc w:val="center"/>
              <w:rPr>
                <w:rFonts w:ascii="GHEA Grapalat" w:hAnsi="GHEA Grapalat"/>
                <w:iCs/>
              </w:rPr>
            </w:pPr>
            <w:r w:rsidRPr="009F3DC7">
              <w:rPr>
                <w:rFonts w:ascii="GHEA Grapalat" w:hAnsi="GHEA Grapalat"/>
              </w:rPr>
              <w:t>___________________________</w:t>
            </w:r>
          </w:p>
          <w:p w14:paraId="4BFAF749" w14:textId="77777777" w:rsidR="00F139AD" w:rsidRPr="00C8328C" w:rsidRDefault="00F139AD" w:rsidP="000B1DC3">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F139AD" w:rsidRPr="009F3DC7" w14:paraId="4ED2E598" w14:textId="77777777" w:rsidTr="000B1DC3">
        <w:trPr>
          <w:trHeight w:val="503"/>
          <w:tblCellSpacing w:w="7" w:type="dxa"/>
          <w:jc w:val="center"/>
        </w:trPr>
        <w:tc>
          <w:tcPr>
            <w:tcW w:w="0" w:type="auto"/>
            <w:vAlign w:val="center"/>
          </w:tcPr>
          <w:p w14:paraId="33FC8DC7" w14:textId="77777777" w:rsidR="00F139AD" w:rsidRPr="00C8328C" w:rsidRDefault="00F139AD" w:rsidP="000B1DC3">
            <w:pPr>
              <w:widowControl w:val="0"/>
              <w:jc w:val="center"/>
              <w:rPr>
                <w:rFonts w:ascii="GHEA Grapalat" w:hAnsi="GHEA Grapalat"/>
                <w:iCs/>
                <w:lang w:val="en-US"/>
              </w:rPr>
            </w:pPr>
            <w:r>
              <w:rPr>
                <w:rFonts w:ascii="GHEA Grapalat" w:hAnsi="GHEA Grapalat"/>
              </w:rPr>
              <w:t>___________________________</w:t>
            </w:r>
          </w:p>
          <w:p w14:paraId="7AD7CD9A" w14:textId="77777777" w:rsidR="00F139AD" w:rsidRPr="00C8328C" w:rsidRDefault="00F139AD" w:rsidP="000B1DC3">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43F783A2" w14:textId="77777777" w:rsidR="00F139AD" w:rsidRPr="009F3DC7" w:rsidRDefault="00F139AD" w:rsidP="000B1DC3">
            <w:pPr>
              <w:widowControl w:val="0"/>
              <w:jc w:val="center"/>
              <w:rPr>
                <w:rFonts w:ascii="GHEA Grapalat" w:hAnsi="GHEA Grapalat"/>
                <w:iCs/>
              </w:rPr>
            </w:pPr>
            <w:r w:rsidRPr="009F3DC7">
              <w:rPr>
                <w:rFonts w:ascii="GHEA Grapalat" w:hAnsi="GHEA Grapalat"/>
              </w:rPr>
              <w:t>___________________________</w:t>
            </w:r>
          </w:p>
          <w:p w14:paraId="0981ACE8" w14:textId="77777777" w:rsidR="00F139AD" w:rsidRPr="00C8328C" w:rsidRDefault="00F139AD" w:rsidP="000B1DC3">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F139AD" w:rsidRPr="009F3DC7" w14:paraId="404A5811" w14:textId="77777777" w:rsidTr="000B1DC3">
        <w:trPr>
          <w:trHeight w:val="281"/>
          <w:tblCellSpacing w:w="7" w:type="dxa"/>
          <w:jc w:val="center"/>
        </w:trPr>
        <w:tc>
          <w:tcPr>
            <w:tcW w:w="0" w:type="auto"/>
            <w:vAlign w:val="center"/>
          </w:tcPr>
          <w:p w14:paraId="0BBEE398"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2DFCDC" w14:textId="77777777" w:rsidR="00F139AD" w:rsidRPr="009F3DC7" w:rsidRDefault="00F139AD" w:rsidP="000B1DC3">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7F215D56" w14:textId="77777777" w:rsidR="00F139AD" w:rsidRPr="009F3DC7" w:rsidRDefault="00F139AD" w:rsidP="00F139AD">
      <w:pPr>
        <w:widowControl w:val="0"/>
        <w:spacing w:after="160" w:line="360" w:lineRule="auto"/>
        <w:ind w:firstLine="567"/>
        <w:jc w:val="center"/>
        <w:rPr>
          <w:rFonts w:ascii="GHEA Grapalat" w:hAnsi="GHEA Grapalat" w:cs="Sylfaen"/>
          <w:b/>
        </w:rPr>
      </w:pPr>
    </w:p>
    <w:p w14:paraId="3E06B24A" w14:textId="77777777" w:rsidR="00F139AD" w:rsidRDefault="00F139AD" w:rsidP="00F139AD">
      <w:pPr>
        <w:rPr>
          <w:rFonts w:ascii="GHEA Grapalat" w:hAnsi="GHEA Grapalat" w:cs="Sylfaen"/>
          <w:b/>
        </w:rPr>
      </w:pPr>
      <w:r>
        <w:rPr>
          <w:rFonts w:ascii="GHEA Grapalat" w:hAnsi="GHEA Grapalat" w:cs="Sylfaen"/>
          <w:b/>
        </w:rPr>
        <w:br w:type="page"/>
      </w:r>
    </w:p>
    <w:p w14:paraId="21F29913" w14:textId="77777777" w:rsidR="00F139AD" w:rsidRPr="009F3DC7" w:rsidRDefault="00F139AD" w:rsidP="00F139A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72E73FB9" w14:textId="77777777" w:rsidR="00F139AD" w:rsidRPr="009F3DC7" w:rsidRDefault="00F139AD" w:rsidP="00F139AD">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2C848389" w14:textId="77777777" w:rsidR="00F139AD" w:rsidRPr="009F3DC7" w:rsidRDefault="00F139AD" w:rsidP="00F139AD">
      <w:pPr>
        <w:widowControl w:val="0"/>
        <w:spacing w:after="160" w:line="360" w:lineRule="auto"/>
        <w:jc w:val="center"/>
        <w:rPr>
          <w:rFonts w:ascii="GHEA Grapalat" w:hAnsi="GHEA Grapalat" w:cs="Sylfaen"/>
        </w:rPr>
      </w:pPr>
    </w:p>
    <w:p w14:paraId="72B6E4D3" w14:textId="77777777" w:rsidR="00F139AD" w:rsidRPr="008A435E" w:rsidRDefault="00F139AD" w:rsidP="00F139AD">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6D756C7C" w14:textId="77777777" w:rsidR="00F139AD" w:rsidRPr="00C8328C" w:rsidRDefault="00F139AD" w:rsidP="00F139AD">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CCFB85F" w14:textId="77777777" w:rsidR="00F139AD" w:rsidRPr="008A435E" w:rsidRDefault="00F139AD" w:rsidP="00F139AD">
      <w:pPr>
        <w:widowControl w:val="0"/>
        <w:tabs>
          <w:tab w:val="left" w:pos="360"/>
          <w:tab w:val="left" w:pos="540"/>
        </w:tabs>
        <w:spacing w:after="160" w:line="360" w:lineRule="auto"/>
        <w:ind w:firstLine="567"/>
        <w:jc w:val="both"/>
        <w:rPr>
          <w:rFonts w:ascii="GHEA Grapalat" w:hAnsi="GHEA Grapalat"/>
        </w:rPr>
      </w:pPr>
    </w:p>
    <w:p w14:paraId="57E100EF" w14:textId="77777777" w:rsidR="00F139AD" w:rsidRPr="0086243C" w:rsidRDefault="00F139AD" w:rsidP="00F139A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DEDA44B" w14:textId="77777777" w:rsidR="00F139AD" w:rsidRPr="0086243C" w:rsidRDefault="00F139AD" w:rsidP="00F139AD">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50C4B86C" w14:textId="77777777" w:rsidR="00F139AD" w:rsidRPr="0086243C" w:rsidRDefault="00F139AD" w:rsidP="00F139A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5E3E5B9" w14:textId="77777777" w:rsidR="00F139AD" w:rsidRPr="0086243C" w:rsidRDefault="00F139AD" w:rsidP="00F139AD">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32F09F8F" w14:textId="77777777" w:rsidR="00F139AD" w:rsidRPr="0086243C" w:rsidRDefault="00F139AD" w:rsidP="00F139A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425F103" w14:textId="77777777" w:rsidR="00F139AD" w:rsidRPr="0086243C" w:rsidRDefault="00F139AD" w:rsidP="00F139AD">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4E9BE58B" w14:textId="77777777" w:rsidR="00F139AD" w:rsidRPr="009F3DC7" w:rsidRDefault="00F139AD" w:rsidP="00F139AD">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4DC1DD16" w14:textId="77777777" w:rsidR="00F139AD" w:rsidRPr="000C342E" w:rsidRDefault="00F139AD" w:rsidP="00F139AD">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139AD" w:rsidRPr="00C8328C" w14:paraId="67D8FCAD" w14:textId="77777777" w:rsidTr="000B1DC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4B7BCC" w14:textId="77777777" w:rsidR="00F139AD" w:rsidRPr="00C8328C" w:rsidRDefault="00F139AD" w:rsidP="000B1DC3">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F139AD" w:rsidRPr="00C8328C" w14:paraId="6C773302" w14:textId="77777777" w:rsidTr="000B1DC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A626233" w14:textId="77777777" w:rsidR="00F139AD" w:rsidRPr="00C8328C" w:rsidRDefault="00F139AD" w:rsidP="000B1DC3">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B5E00D6" w14:textId="77777777" w:rsidR="00F139AD" w:rsidRPr="00C8328C" w:rsidRDefault="00F139AD" w:rsidP="000B1DC3">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053086D" w14:textId="77777777" w:rsidR="00F139AD" w:rsidRPr="00C8328C" w:rsidRDefault="00F139AD" w:rsidP="000B1DC3">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F139AD" w:rsidRPr="00C8328C" w14:paraId="21BEECB6" w14:textId="77777777" w:rsidTr="000B1D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3ECC5C5" w14:textId="77777777" w:rsidR="00F139AD" w:rsidRPr="00C8328C" w:rsidRDefault="00F139AD" w:rsidP="000B1DC3">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D6BDBBA" w14:textId="77777777" w:rsidR="00F139AD" w:rsidRPr="00C8328C" w:rsidRDefault="00F139AD" w:rsidP="000B1DC3">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DD93B26" w14:textId="77777777" w:rsidR="00F139AD" w:rsidRPr="00C8328C" w:rsidRDefault="00F139AD" w:rsidP="000B1DC3">
            <w:pPr>
              <w:widowControl w:val="0"/>
              <w:spacing w:after="120"/>
              <w:rPr>
                <w:rFonts w:ascii="GHEA Grapalat" w:hAnsi="GHEA Grapalat" w:cs="Sylfaen"/>
                <w:sz w:val="16"/>
                <w:szCs w:val="16"/>
              </w:rPr>
            </w:pPr>
          </w:p>
        </w:tc>
      </w:tr>
      <w:tr w:rsidR="00F139AD" w:rsidRPr="00C8328C" w14:paraId="525AD7EC" w14:textId="77777777" w:rsidTr="000B1D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48BB5AB" w14:textId="77777777" w:rsidR="00F139AD" w:rsidRPr="00C8328C" w:rsidRDefault="00F139AD" w:rsidP="000B1DC3">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EC539C2" w14:textId="77777777" w:rsidR="00F139AD" w:rsidRPr="00C8328C" w:rsidRDefault="00F139AD" w:rsidP="000B1DC3">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F45C31C" w14:textId="77777777" w:rsidR="00F139AD" w:rsidRPr="00C8328C" w:rsidRDefault="00F139AD" w:rsidP="000B1DC3">
            <w:pPr>
              <w:widowControl w:val="0"/>
              <w:spacing w:after="120"/>
              <w:rPr>
                <w:rFonts w:ascii="GHEA Grapalat" w:hAnsi="GHEA Grapalat" w:cs="Sylfaen"/>
                <w:sz w:val="16"/>
                <w:szCs w:val="16"/>
              </w:rPr>
            </w:pPr>
          </w:p>
        </w:tc>
      </w:tr>
    </w:tbl>
    <w:p w14:paraId="021A4EE8" w14:textId="77777777" w:rsidR="00F139AD" w:rsidRPr="009F3DC7" w:rsidRDefault="00F139AD" w:rsidP="00F139AD">
      <w:pPr>
        <w:widowControl w:val="0"/>
        <w:tabs>
          <w:tab w:val="left" w:pos="360"/>
          <w:tab w:val="left" w:pos="540"/>
        </w:tabs>
        <w:spacing w:after="160" w:line="360" w:lineRule="auto"/>
        <w:ind w:firstLine="567"/>
        <w:jc w:val="both"/>
        <w:rPr>
          <w:rFonts w:ascii="GHEA Grapalat" w:hAnsi="GHEA Grapalat" w:cs="Sylfaen"/>
        </w:rPr>
      </w:pPr>
    </w:p>
    <w:p w14:paraId="4651C969" w14:textId="77777777" w:rsidR="00F139AD" w:rsidRDefault="00F139AD" w:rsidP="00F139AD">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AA8A4A7" w14:textId="77777777" w:rsidR="00F139AD" w:rsidRDefault="00F139AD" w:rsidP="00F139AD">
      <w:pPr>
        <w:rPr>
          <w:rFonts w:ascii="GHEA Grapalat" w:hAnsi="GHEA Grapalat"/>
        </w:rPr>
      </w:pPr>
      <w:r>
        <w:rPr>
          <w:rFonts w:ascii="GHEA Grapalat" w:hAnsi="GHEA Grapalat"/>
        </w:rPr>
        <w:br w:type="page"/>
      </w:r>
    </w:p>
    <w:p w14:paraId="42C16D8A" w14:textId="77777777" w:rsidR="00F139AD" w:rsidRPr="009F3DC7" w:rsidRDefault="00F139AD" w:rsidP="00F139AD">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1941CEE" w14:textId="77777777" w:rsidR="00F139AD" w:rsidRPr="009F3DC7" w:rsidRDefault="00F139AD" w:rsidP="00F139AD">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F139AD" w:rsidRPr="009F3DC7" w14:paraId="0EF67D98" w14:textId="77777777" w:rsidTr="000B1DC3">
        <w:tc>
          <w:tcPr>
            <w:tcW w:w="4785" w:type="dxa"/>
          </w:tcPr>
          <w:p w14:paraId="7A26891C" w14:textId="77777777" w:rsidR="00F139AD" w:rsidRPr="009F3DC7" w:rsidRDefault="00F139AD" w:rsidP="000B1DC3">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3366EF48" w14:textId="77777777" w:rsidR="00F139AD" w:rsidRPr="009F3DC7" w:rsidRDefault="00F139AD" w:rsidP="000B1DC3">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213CDAEE" w14:textId="77777777" w:rsidR="00F139AD" w:rsidRPr="009F3DC7" w:rsidRDefault="00F139AD" w:rsidP="00F139AD">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6A7A478" w14:textId="77777777" w:rsidR="00F139AD" w:rsidRPr="009F3DC7" w:rsidRDefault="00F139AD" w:rsidP="00F139AD">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F139AD" w:rsidRPr="009F3DC7" w14:paraId="46C4128F" w14:textId="77777777" w:rsidTr="000B1DC3">
        <w:trPr>
          <w:tblCellSpacing w:w="7" w:type="dxa"/>
          <w:jc w:val="center"/>
        </w:trPr>
        <w:tc>
          <w:tcPr>
            <w:tcW w:w="0" w:type="auto"/>
            <w:vAlign w:val="center"/>
          </w:tcPr>
          <w:p w14:paraId="585D586C" w14:textId="77777777" w:rsidR="00F139AD" w:rsidRPr="009F3DC7" w:rsidRDefault="00F139AD" w:rsidP="000B1DC3">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1016165B" w14:textId="77777777" w:rsidR="00F139AD" w:rsidRPr="00C8328C" w:rsidRDefault="00F139AD" w:rsidP="000B1DC3">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3A6462D9" w14:textId="77777777" w:rsidR="00F139AD" w:rsidRPr="009F3DC7" w:rsidRDefault="00F139AD" w:rsidP="000B1DC3">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3830E4BE" w14:textId="77777777" w:rsidR="00F139AD" w:rsidRPr="00C8328C" w:rsidRDefault="00F139AD" w:rsidP="000B1DC3">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F139AD" w:rsidRPr="009F3DC7" w14:paraId="2D003BBD" w14:textId="77777777" w:rsidTr="000B1DC3">
        <w:trPr>
          <w:tblCellSpacing w:w="7" w:type="dxa"/>
          <w:jc w:val="center"/>
        </w:trPr>
        <w:tc>
          <w:tcPr>
            <w:tcW w:w="0" w:type="auto"/>
            <w:vAlign w:val="center"/>
          </w:tcPr>
          <w:p w14:paraId="6B08C101" w14:textId="77777777" w:rsidR="00F139AD" w:rsidRPr="0006766C" w:rsidRDefault="00F139AD" w:rsidP="000B1DC3">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49E12106" w14:textId="77777777" w:rsidR="00F139AD" w:rsidRPr="0006766C" w:rsidRDefault="00F139AD" w:rsidP="000B1DC3">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5CBCBF1E" w14:textId="77777777" w:rsidR="00F139AD" w:rsidRPr="0006766C" w:rsidRDefault="00F139AD" w:rsidP="000B1DC3">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4FFCB6DE" w14:textId="77777777" w:rsidR="00F139AD" w:rsidRPr="00C8328C" w:rsidRDefault="00F139AD" w:rsidP="000B1DC3">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D009A5F" w14:textId="77777777" w:rsidR="00F139AD" w:rsidRPr="009F3DC7" w:rsidRDefault="00F139AD" w:rsidP="00F139AD">
      <w:pPr>
        <w:widowControl w:val="0"/>
        <w:tabs>
          <w:tab w:val="left" w:pos="360"/>
          <w:tab w:val="left" w:pos="540"/>
        </w:tabs>
        <w:spacing w:after="160" w:line="360" w:lineRule="auto"/>
        <w:jc w:val="center"/>
        <w:rPr>
          <w:rFonts w:ascii="GHEA Grapalat" w:hAnsi="GHEA Grapalat" w:cs="Sylfaen"/>
          <w:b/>
          <w:bCs/>
        </w:rPr>
      </w:pPr>
    </w:p>
    <w:p w14:paraId="1B2F311D" w14:textId="77777777" w:rsidR="00F139AD" w:rsidRPr="009F3DC7" w:rsidRDefault="00F139AD" w:rsidP="00F139AD">
      <w:pPr>
        <w:pStyle w:val="norm"/>
        <w:widowControl w:val="0"/>
        <w:spacing w:after="160" w:line="360" w:lineRule="auto"/>
        <w:ind w:firstLine="567"/>
        <w:jc w:val="center"/>
        <w:rPr>
          <w:rFonts w:ascii="GHEA Grapalat" w:hAnsi="GHEA Grapalat"/>
          <w:b/>
          <w:sz w:val="24"/>
          <w:szCs w:val="24"/>
        </w:rPr>
      </w:pPr>
    </w:p>
    <w:p w14:paraId="7C7BF016" w14:textId="77777777" w:rsidR="00F139AD" w:rsidRPr="00B138F3" w:rsidRDefault="00F139AD" w:rsidP="00F139AD">
      <w:pPr>
        <w:widowControl w:val="0"/>
        <w:spacing w:after="160"/>
        <w:ind w:left="-142" w:firstLine="142"/>
        <w:jc w:val="both"/>
        <w:rPr>
          <w:rFonts w:ascii="GHEA Grapalat" w:hAnsi="GHEA Grapalat"/>
          <w:i/>
        </w:rPr>
      </w:pPr>
    </w:p>
    <w:p w14:paraId="39B671EE" w14:textId="77777777" w:rsidR="00062995" w:rsidRDefault="00062995"/>
    <w:sectPr w:rsidR="00062995" w:rsidSect="000B1DC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CD244" w14:textId="77777777" w:rsidR="00E65815" w:rsidRDefault="00E65815" w:rsidP="00F139AD">
      <w:r>
        <w:separator/>
      </w:r>
    </w:p>
  </w:endnote>
  <w:endnote w:type="continuationSeparator" w:id="0">
    <w:p w14:paraId="622725EA" w14:textId="77777777" w:rsidR="00E65815" w:rsidRDefault="00E65815" w:rsidP="00F1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C1C4A77" w14:textId="77777777" w:rsidR="000B1DC3" w:rsidRPr="003E450C" w:rsidRDefault="000B1DC3">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90FE0">
          <w:rPr>
            <w:rFonts w:ascii="GHEA Grapalat" w:hAnsi="GHEA Grapalat"/>
            <w:noProof/>
            <w:sz w:val="24"/>
            <w:szCs w:val="24"/>
          </w:rPr>
          <w:t>93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842AB" w14:textId="77777777" w:rsidR="00E65815" w:rsidRDefault="00E65815" w:rsidP="00F139AD">
      <w:r>
        <w:separator/>
      </w:r>
    </w:p>
  </w:footnote>
  <w:footnote w:type="continuationSeparator" w:id="0">
    <w:p w14:paraId="4B32CA03" w14:textId="77777777" w:rsidR="00E65815" w:rsidRDefault="00E65815" w:rsidP="00F139AD">
      <w:r>
        <w:continuationSeparator/>
      </w:r>
    </w:p>
  </w:footnote>
  <w:footnote w:id="1">
    <w:p w14:paraId="4A299D32" w14:textId="77777777" w:rsidR="000B1DC3" w:rsidRPr="00793343" w:rsidRDefault="000B1DC3" w:rsidP="00F139AD">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8071AD" w14:textId="77777777" w:rsidR="000B1DC3" w:rsidRPr="008842CE" w:rsidRDefault="000B1DC3" w:rsidP="00F139A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0F95C83A" w14:textId="77777777" w:rsidR="000B1DC3" w:rsidRPr="00CD6B60" w:rsidRDefault="000B1DC3" w:rsidP="00F139A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02F0C67" w14:textId="77777777" w:rsidR="000B1DC3" w:rsidRPr="00CD6B60" w:rsidRDefault="000B1DC3" w:rsidP="00F139A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7FB68CB" w14:textId="77777777" w:rsidR="000B1DC3" w:rsidRPr="00CD6B60" w:rsidRDefault="000B1DC3" w:rsidP="00F139A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2EFEF03" w14:textId="77777777" w:rsidR="000B1DC3" w:rsidRPr="00CD6B60" w:rsidRDefault="000B1DC3" w:rsidP="00F139A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9B14850" w14:textId="77777777" w:rsidR="000B1DC3" w:rsidRDefault="000B1DC3" w:rsidP="00F139A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1301994" w14:textId="77777777" w:rsidR="000B1DC3" w:rsidRDefault="000B1DC3" w:rsidP="00F139AD">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4D5207A0" w14:textId="77777777" w:rsidR="000B1DC3" w:rsidRPr="009E2596" w:rsidRDefault="000B1DC3" w:rsidP="00F139AD">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5EFB5C31" w14:textId="77777777" w:rsidR="000B1DC3" w:rsidRPr="008842CE" w:rsidRDefault="000B1DC3" w:rsidP="00F139AD">
      <w:pPr>
        <w:pStyle w:val="af2"/>
        <w:widowControl w:val="0"/>
        <w:jc w:val="both"/>
        <w:rPr>
          <w:rFonts w:ascii="GHEA Grapalat" w:hAnsi="GHEA Grapalat"/>
          <w:lang w:val="af-ZA"/>
        </w:rPr>
      </w:pPr>
      <w:r>
        <w:rPr>
          <w:rStyle w:val="af6"/>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6">
    <w:p w14:paraId="6C0CA02F" w14:textId="77777777" w:rsidR="000B1DC3" w:rsidRPr="003B5BE3" w:rsidRDefault="000B1DC3" w:rsidP="00F139AD">
      <w:pPr>
        <w:pStyle w:val="af2"/>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3B6A29DA" w14:textId="77777777" w:rsidR="000B1DC3" w:rsidRDefault="000B1DC3" w:rsidP="00F139AD">
      <w:pPr>
        <w:pStyle w:val="af2"/>
        <w:jc w:val="both"/>
        <w:rPr>
          <w:rFonts w:asciiTheme="minorHAnsi" w:hAnsiTheme="minorHAnsi"/>
        </w:rPr>
      </w:pPr>
    </w:p>
    <w:p w14:paraId="72D476EB" w14:textId="77777777" w:rsidR="000B1DC3" w:rsidRPr="00D3436F" w:rsidRDefault="000B1DC3" w:rsidP="00F139A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BE316B2" w14:textId="77777777" w:rsidR="000B1DC3" w:rsidRPr="000811C1" w:rsidRDefault="000B1DC3" w:rsidP="00F139AD">
      <w:pPr>
        <w:pStyle w:val="af2"/>
        <w:rPr>
          <w:rFonts w:asciiTheme="minorHAnsi" w:hAnsiTheme="minorHAnsi"/>
        </w:rPr>
      </w:pPr>
    </w:p>
  </w:footnote>
  <w:footnote w:id="7">
    <w:p w14:paraId="31EA9849" w14:textId="77777777" w:rsidR="000B1DC3" w:rsidRPr="00810F23" w:rsidRDefault="000B1DC3" w:rsidP="00F139AD">
      <w:pPr>
        <w:pStyle w:val="af2"/>
        <w:rPr>
          <w:rFonts w:ascii="Times New Roman" w:hAnsi="Times New Roman"/>
        </w:rPr>
      </w:pPr>
      <w:r>
        <w:rPr>
          <w:rStyle w:val="af6"/>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0FE0F865" w14:textId="77777777" w:rsidR="00DC1FAC" w:rsidRPr="002C2499" w:rsidRDefault="00DC1FAC" w:rsidP="00DC1FAC">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44A6064B" w14:textId="77777777" w:rsidR="00DC1FAC" w:rsidRDefault="00DC1FAC" w:rsidP="00DC1FAC">
      <w:pPr>
        <w:pStyle w:val="af2"/>
        <w:rPr>
          <w:rFonts w:asciiTheme="minorHAnsi" w:hAnsiTheme="minorHAnsi"/>
        </w:rPr>
      </w:pPr>
      <w:r>
        <w:rPr>
          <w:rFonts w:ascii="GHEA Grapalat" w:hAnsi="GHEA Grapalat"/>
          <w:i/>
          <w:sz w:val="18"/>
          <w:szCs w:val="18"/>
          <w:vertAlign w:val="superscript"/>
        </w:rPr>
        <w:t>9.1</w:t>
      </w:r>
      <w:r w:rsidRPr="0067398F">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r>
        <w:rPr>
          <w:rFonts w:ascii="GHEA Grapalat" w:hAnsi="GHEA Grapalat"/>
          <w:i/>
          <w:sz w:val="18"/>
          <w:szCs w:val="18"/>
        </w:rPr>
        <w:t>.</w:t>
      </w:r>
    </w:p>
    <w:p w14:paraId="304C4FA7" w14:textId="77777777" w:rsidR="00DC1FAC" w:rsidRPr="000811C1" w:rsidRDefault="00DC1FAC" w:rsidP="00DC1FAC">
      <w:pPr>
        <w:pStyle w:val="af2"/>
        <w:rPr>
          <w:rFonts w:asciiTheme="minorHAnsi" w:hAnsiTheme="minorHAnsi"/>
        </w:rPr>
      </w:pPr>
    </w:p>
  </w:footnote>
  <w:footnote w:id="9">
    <w:p w14:paraId="7A987C6D" w14:textId="77777777" w:rsidR="000B1DC3" w:rsidRPr="00FE2AA4" w:rsidRDefault="000B1DC3" w:rsidP="00F139AD">
      <w:pPr>
        <w:pStyle w:val="af2"/>
        <w:rPr>
          <w:rFonts w:asciiTheme="minorHAnsi" w:hAnsiTheme="minorHAnsi"/>
          <w:i/>
        </w:rPr>
      </w:pPr>
      <w:r w:rsidRPr="00FE2AA4">
        <w:rPr>
          <w:rStyle w:val="af6"/>
          <w:i/>
        </w:rPr>
        <w:t>11</w:t>
      </w:r>
      <w:r w:rsidRPr="00FE2AA4">
        <w:rPr>
          <w:i/>
        </w:rPr>
        <w:t xml:space="preserve"> </w:t>
      </w:r>
      <w:r w:rsidRPr="00FE2AA4">
        <w:rPr>
          <w:rFonts w:asciiTheme="minorHAnsi" w:hAnsiTheme="minorHAnsi"/>
          <w:i/>
        </w:rPr>
        <w:t>Устанавливается заказчиком.</w:t>
      </w:r>
    </w:p>
  </w:footnote>
  <w:footnote w:id="10">
    <w:p w14:paraId="46EA5BBB" w14:textId="77777777" w:rsidR="000B1DC3" w:rsidRPr="008842CE" w:rsidRDefault="000B1DC3" w:rsidP="00F139AD">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CDF1C6" w14:textId="77777777" w:rsidR="000B1DC3" w:rsidRPr="000811C1" w:rsidRDefault="000B1DC3" w:rsidP="00F139AD">
      <w:pPr>
        <w:pStyle w:val="af2"/>
        <w:rPr>
          <w:lang w:val="af-ZA"/>
        </w:rPr>
      </w:pPr>
    </w:p>
  </w:footnote>
  <w:footnote w:id="11">
    <w:p w14:paraId="22C0EE6E" w14:textId="77777777" w:rsidR="000B1DC3" w:rsidRPr="00BD16E0" w:rsidRDefault="000B1DC3" w:rsidP="00F139AD">
      <w:pPr>
        <w:pStyle w:val="af2"/>
        <w:jc w:val="both"/>
        <w:rPr>
          <w:rFonts w:ascii="GHEA Grapalat" w:hAnsi="GHEA Grapalat"/>
          <w:i/>
          <w:sz w:val="18"/>
          <w:szCs w:val="18"/>
        </w:rPr>
      </w:pPr>
      <w:r w:rsidRPr="00BD16E0">
        <w:rPr>
          <w:rStyle w:val="af6"/>
          <w:sz w:val="18"/>
          <w:szCs w:val="18"/>
        </w:rPr>
        <w:t>13</w:t>
      </w:r>
      <w:r w:rsidRPr="00BD16E0">
        <w:rPr>
          <w:rFonts w:ascii="GHEA Grapalat" w:hAnsi="GHEA Grapalat"/>
          <w:i/>
          <w:sz w:val="18"/>
          <w:szCs w:val="18"/>
        </w:rPr>
        <w:t xml:space="preserve"> Если:</w:t>
      </w:r>
    </w:p>
    <w:p w14:paraId="5E87BFF6" w14:textId="77777777" w:rsidR="000B1DC3" w:rsidRPr="000C5D3D" w:rsidRDefault="000B1DC3" w:rsidP="00F139AD">
      <w:pPr>
        <w:pStyle w:val="af2"/>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18DC1D95" w14:textId="77777777" w:rsidR="000B1DC3" w:rsidRPr="0092041F" w:rsidRDefault="000B1DC3" w:rsidP="00F139AD">
      <w:pPr>
        <w:pStyle w:val="af2"/>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4F678F1B" w14:textId="77777777" w:rsidR="000B1DC3" w:rsidRPr="0092041F" w:rsidRDefault="000B1DC3" w:rsidP="00F139AD">
      <w:pPr>
        <w:pStyle w:val="af2"/>
        <w:jc w:val="both"/>
        <w:rPr>
          <w:rFonts w:ascii="GHEA Grapalat" w:hAnsi="GHEA Grapalat"/>
          <w:i/>
        </w:rPr>
      </w:pPr>
    </w:p>
  </w:footnote>
  <w:footnote w:id="12">
    <w:p w14:paraId="52E9DE91" w14:textId="77777777" w:rsidR="000B1DC3" w:rsidRPr="00511966" w:rsidRDefault="000B1DC3" w:rsidP="00F139AD">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3">
    <w:p w14:paraId="710C3FC2" w14:textId="77777777" w:rsidR="000B1DC3" w:rsidRPr="00A31673" w:rsidRDefault="000B1DC3" w:rsidP="00F139AD">
      <w:pPr>
        <w:pStyle w:val="af2"/>
      </w:pPr>
      <w:r>
        <w:rPr>
          <w:rStyle w:val="af6"/>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7DF6E292" w14:textId="77777777" w:rsidR="000B1DC3" w:rsidRPr="00DE7706" w:rsidRDefault="000B1DC3" w:rsidP="00F139AD">
      <w:pPr>
        <w:pStyle w:val="af2"/>
      </w:pPr>
      <w:r>
        <w:rPr>
          <w:rStyle w:val="af6"/>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035EE6DD" w14:textId="77777777" w:rsidR="000B1DC3" w:rsidRPr="00810F23" w:rsidRDefault="000B1DC3" w:rsidP="00F139AD">
      <w:pPr>
        <w:pStyle w:val="af2"/>
        <w:rPr>
          <w:rFonts w:ascii="Times New Roman" w:hAnsi="Times New Roman"/>
        </w:rPr>
      </w:pPr>
      <w:r>
        <w:rPr>
          <w:rStyle w:val="af6"/>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ACB6E72" w14:textId="77777777" w:rsidR="000B1DC3" w:rsidRPr="005F2C25" w:rsidRDefault="000B1DC3" w:rsidP="00F139AD">
      <w:pPr>
        <w:pStyle w:val="af2"/>
        <w:rPr>
          <w:rFonts w:ascii="Times New Roman" w:hAnsi="Times New Roman"/>
        </w:rPr>
      </w:pPr>
    </w:p>
  </w:footnote>
  <w:footnote w:id="16">
    <w:p w14:paraId="1958F42B" w14:textId="77777777" w:rsidR="000B1DC3" w:rsidRDefault="000B1DC3" w:rsidP="00F139AD">
      <w:pPr>
        <w:jc w:val="both"/>
      </w:pPr>
    </w:p>
    <w:p w14:paraId="049BC6B4" w14:textId="77777777" w:rsidR="000B1DC3" w:rsidRPr="00A006D6" w:rsidRDefault="000B1DC3" w:rsidP="00F139AD">
      <w:pPr>
        <w:jc w:val="both"/>
        <w:rPr>
          <w:rFonts w:asciiTheme="minorHAnsi" w:hAnsiTheme="minorHAnsi"/>
          <w:i/>
          <w:sz w:val="20"/>
          <w:szCs w:val="20"/>
          <w:lang w:val="af-ZA"/>
        </w:rPr>
      </w:pPr>
      <w:r>
        <w:rPr>
          <w:rStyle w:val="af6"/>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72299E4" w14:textId="77777777" w:rsidR="000B1DC3" w:rsidRPr="00A006D6" w:rsidRDefault="000B1DC3" w:rsidP="00F139AD">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3576AA01" w14:textId="77777777" w:rsidR="000B1DC3" w:rsidRPr="00A006D6" w:rsidRDefault="000B1DC3" w:rsidP="00F139AD">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464AA9A" w14:textId="77777777" w:rsidR="000B1DC3" w:rsidRPr="00A006D6" w:rsidRDefault="000B1DC3" w:rsidP="00F139AD">
      <w:pPr>
        <w:pStyle w:val="af2"/>
        <w:rPr>
          <w:rFonts w:asciiTheme="minorHAnsi" w:hAnsiTheme="minorHAnsi"/>
          <w:i/>
          <w:lang w:val="af-ZA"/>
        </w:rPr>
      </w:pPr>
    </w:p>
  </w:footnote>
  <w:footnote w:id="17">
    <w:p w14:paraId="44F19F4D" w14:textId="77777777" w:rsidR="000B1DC3" w:rsidRPr="00A006D6" w:rsidRDefault="000B1DC3" w:rsidP="00F139AD">
      <w:pPr>
        <w:pStyle w:val="af2"/>
        <w:rPr>
          <w:ins w:id="12" w:author="Inesa Kocharyan" w:date="2021-09-01T12:05:00Z"/>
          <w:rFonts w:asciiTheme="minorHAnsi" w:hAnsiTheme="minorHAnsi"/>
          <w:b/>
          <w:i/>
        </w:rPr>
      </w:pPr>
      <w:r w:rsidRPr="00A006D6">
        <w:rPr>
          <w:rStyle w:val="af6"/>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04792026" w14:textId="77777777" w:rsidR="000B1DC3" w:rsidRPr="00990559" w:rsidRDefault="000B1DC3" w:rsidP="00F139AD">
      <w:pPr>
        <w:pStyle w:val="af2"/>
        <w:rPr>
          <w:rFonts w:ascii="Sylfaen" w:hAnsi="Sylfaen"/>
          <w:lang w:val="hy-AM"/>
        </w:rPr>
      </w:pPr>
    </w:p>
  </w:footnote>
  <w:footnote w:id="18">
    <w:p w14:paraId="35D2F6BF" w14:textId="77777777" w:rsidR="000B1DC3" w:rsidRPr="00DC619D" w:rsidRDefault="000B1DC3" w:rsidP="00F139A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7950C5EA" w14:textId="77777777" w:rsidR="000B1DC3" w:rsidRPr="00D3436F" w:rsidRDefault="000B1DC3" w:rsidP="00F139A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2AC59B9E" w14:textId="77777777" w:rsidR="000B1DC3" w:rsidRPr="00D3436F" w:rsidRDefault="000B1DC3" w:rsidP="00F139AD">
      <w:pPr>
        <w:pStyle w:val="af2"/>
        <w:rPr>
          <w:lang w:val="es-ES"/>
        </w:rPr>
      </w:pPr>
    </w:p>
  </w:footnote>
  <w:footnote w:id="20">
    <w:p w14:paraId="79EFCEBE" w14:textId="77777777" w:rsidR="000B1DC3" w:rsidRPr="00416905" w:rsidRDefault="000B1DC3" w:rsidP="00F139AD">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7FDB40C3" w14:textId="77777777" w:rsidR="000B1DC3" w:rsidRPr="00000327" w:rsidRDefault="000B1DC3" w:rsidP="00F139AD">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19506EDB" w14:textId="77777777" w:rsidR="000B1DC3" w:rsidRPr="00601148" w:rsidRDefault="000B1DC3" w:rsidP="00F139AD">
      <w:pPr>
        <w:pStyle w:val="af2"/>
        <w:jc w:val="both"/>
      </w:pPr>
    </w:p>
  </w:footnote>
  <w:footnote w:id="21">
    <w:p w14:paraId="3DB97E55" w14:textId="77777777" w:rsidR="000B1DC3" w:rsidRPr="00217344" w:rsidRDefault="000B1DC3" w:rsidP="00F139A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10305441" w14:textId="77777777" w:rsidR="000B1DC3" w:rsidRPr="00217344" w:rsidRDefault="000B1DC3" w:rsidP="00F139A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291CFF22" w14:textId="77777777" w:rsidR="000B1DC3" w:rsidRPr="00124BE9" w:rsidRDefault="000B1DC3" w:rsidP="00F139AD">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587473B2" w14:textId="77777777" w:rsidR="000B1DC3" w:rsidRPr="00124BE9" w:rsidRDefault="000B1DC3" w:rsidP="00F139AD">
      <w:pPr>
        <w:pStyle w:val="af2"/>
        <w:widowControl w:val="0"/>
        <w:jc w:val="both"/>
        <w:rPr>
          <w:rFonts w:ascii="GHEA Grapalat" w:hAnsi="GHEA Grapalat"/>
          <w:lang w:val="hy-AM"/>
        </w:rPr>
      </w:pPr>
    </w:p>
  </w:footnote>
  <w:footnote w:id="24">
    <w:p w14:paraId="06876449" w14:textId="77777777" w:rsidR="000B1DC3" w:rsidRPr="0000511B" w:rsidRDefault="000B1DC3" w:rsidP="00F139AD">
      <w:pPr>
        <w:pStyle w:val="af2"/>
        <w:widowControl w:val="0"/>
        <w:jc w:val="both"/>
        <w:rPr>
          <w:rFonts w:ascii="GHEA Grapalat" w:hAnsi="GHEA Grapalat"/>
          <w:i/>
          <w:sz w:val="18"/>
          <w:szCs w:val="18"/>
        </w:rPr>
      </w:pPr>
      <w:r w:rsidRPr="0000511B">
        <w:rPr>
          <w:rStyle w:val="af6"/>
          <w:sz w:val="18"/>
          <w:szCs w:val="18"/>
        </w:rPr>
        <w:t>29</w:t>
      </w:r>
      <w:r w:rsidRPr="0000511B">
        <w:rPr>
          <w:rFonts w:ascii="GHEA Grapalat" w:hAnsi="GHEA Grapalat"/>
          <w:sz w:val="18"/>
          <w:szCs w:val="18"/>
        </w:rPr>
        <w:t xml:space="preserve"> </w:t>
      </w:r>
      <w:r w:rsidRPr="0000511B">
        <w:rPr>
          <w:rFonts w:ascii="GHEA Grapalat" w:hAnsi="GHEA Grapalat"/>
          <w:i/>
          <w:sz w:val="18"/>
          <w:szCs w:val="18"/>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131EF839" w14:textId="77777777" w:rsidR="000B1DC3" w:rsidRPr="0000511B" w:rsidRDefault="000B1DC3" w:rsidP="00F139AD">
      <w:pPr>
        <w:pStyle w:val="af2"/>
        <w:widowControl w:val="0"/>
        <w:jc w:val="both"/>
        <w:rPr>
          <w:rFonts w:ascii="GHEA Grapalat" w:hAnsi="GHEA Grapalat"/>
        </w:rPr>
      </w:pPr>
      <w:r w:rsidRPr="0000511B">
        <w:rPr>
          <w:rFonts w:ascii="GHEA Grapalat" w:hAnsi="GHEA Grapalat"/>
          <w:i/>
          <w:sz w:val="18"/>
          <w:szCs w:val="18"/>
          <w:vertAlign w:val="superscript"/>
        </w:rPr>
        <w:t>29.1</w:t>
      </w:r>
      <w:r w:rsidRPr="0000511B">
        <w:rPr>
          <w:rFonts w:ascii="GHEA Grapalat" w:hAnsi="GHEA Grapalat"/>
          <w:i/>
          <w:sz w:val="18"/>
          <w:szCs w:val="18"/>
        </w:rPr>
        <w:t xml:space="preserve"> Пункт 2 пункта 5.1.1. исключается из проекта договора, если предметом закупки не является</w:t>
      </w:r>
      <w:r w:rsidRPr="00C8334C">
        <w:rPr>
          <w:rFonts w:ascii="GHEA Grapalat" w:hAnsi="GHEA Grapalat"/>
          <w:i/>
        </w:rPr>
        <w:t xml:space="preserve"> </w:t>
      </w:r>
      <w:r w:rsidRPr="0000511B">
        <w:rPr>
          <w:rFonts w:ascii="GHEA Grapalat" w:hAnsi="GHEA Grapalat"/>
          <w:i/>
          <w:sz w:val="18"/>
          <w:szCs w:val="18"/>
        </w:rPr>
        <w:t>строительная программа.</w:t>
      </w:r>
    </w:p>
  </w:footnote>
  <w:footnote w:id="25">
    <w:p w14:paraId="262562EC" w14:textId="77777777" w:rsidR="000B1DC3" w:rsidRPr="00EB336B" w:rsidRDefault="000B1DC3" w:rsidP="00F139AD">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0350C4C4" w14:textId="77777777" w:rsidR="000B1DC3" w:rsidRPr="00F77F4C" w:rsidRDefault="000B1DC3" w:rsidP="00F139AD">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C993C30" w14:textId="77777777" w:rsidR="000B1DC3" w:rsidRPr="00F77F4C" w:rsidRDefault="000B1DC3" w:rsidP="00F139AD">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DA6E4FE" w14:textId="77777777" w:rsidR="000B1DC3" w:rsidRPr="004078D0" w:rsidRDefault="000B1DC3" w:rsidP="00F139AD">
      <w:pPr>
        <w:pStyle w:val="af2"/>
        <w:widowControl w:val="0"/>
        <w:jc w:val="both"/>
        <w:rPr>
          <w:rFonts w:ascii="GHEA Grapalat" w:hAnsi="GHEA Grapalat"/>
          <w:sz w:val="2"/>
          <w:szCs w:val="2"/>
          <w:lang w:val="hy-AM"/>
        </w:rPr>
      </w:pPr>
    </w:p>
    <w:p w14:paraId="76ABAFCC" w14:textId="77777777" w:rsidR="000B1DC3" w:rsidRPr="004078D0" w:rsidRDefault="000B1DC3" w:rsidP="00F139AD">
      <w:pPr>
        <w:pStyle w:val="af2"/>
        <w:widowControl w:val="0"/>
        <w:jc w:val="both"/>
        <w:rPr>
          <w:rFonts w:ascii="GHEA Grapalat" w:hAnsi="GHEA Grapalat"/>
          <w:sz w:val="2"/>
          <w:szCs w:val="2"/>
          <w:lang w:val="hy-AM"/>
        </w:rPr>
      </w:pPr>
    </w:p>
  </w:footnote>
  <w:footnote w:id="26">
    <w:p w14:paraId="338428E9" w14:textId="77777777" w:rsidR="000B1DC3" w:rsidRPr="00124BE9" w:rsidRDefault="000B1DC3" w:rsidP="00F139AD">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70223999" w14:textId="77777777" w:rsidR="000B1DC3" w:rsidRPr="00124BE9" w:rsidRDefault="000B1DC3" w:rsidP="00F139AD">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14:paraId="6C08A34E" w14:textId="77777777" w:rsidR="000B1DC3" w:rsidRPr="00124BE9" w:rsidRDefault="000B1DC3" w:rsidP="00F139AD">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26DE9F0" w14:textId="77777777" w:rsidR="000B1DC3" w:rsidRPr="001C4E24" w:rsidRDefault="000B1DC3" w:rsidP="00F139AD">
      <w:pPr>
        <w:pStyle w:val="af2"/>
        <w:rPr>
          <w:lang w:val="hy-AM"/>
        </w:rPr>
      </w:pPr>
    </w:p>
  </w:footnote>
  <w:footnote w:id="29">
    <w:p w14:paraId="6DB466BD" w14:textId="77777777" w:rsidR="000B1DC3" w:rsidRPr="00124BE9" w:rsidRDefault="000B1DC3" w:rsidP="00F139AD">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3CD65699" w14:textId="77777777" w:rsidR="000B1DC3" w:rsidRPr="00124BE9" w:rsidRDefault="000B1DC3" w:rsidP="00F139AD">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25A0DA1"/>
    <w:multiLevelType w:val="hybridMultilevel"/>
    <w:tmpl w:val="B0400D92"/>
    <w:lvl w:ilvl="0" w:tplc="0B24A4F8">
      <w:start w:val="1"/>
      <w:numFmt w:val="decimal"/>
      <w:lvlText w:val="%1."/>
      <w:lvlJc w:val="left"/>
      <w:pPr>
        <w:ind w:left="720" w:hanging="360"/>
      </w:pPr>
      <w:rPr>
        <w:rFonts w:ascii="GHEA Grapalat" w:hAnsi="GHEA Grapalat"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2675BB"/>
    <w:multiLevelType w:val="hybridMultilevel"/>
    <w:tmpl w:val="D0A4BB3E"/>
    <w:lvl w:ilvl="0" w:tplc="D76610FA">
      <w:start w:val="1"/>
      <w:numFmt w:val="decimal"/>
      <w:lvlText w:val="%1."/>
      <w:lvlJc w:val="left"/>
      <w:pPr>
        <w:ind w:left="720" w:hanging="360"/>
      </w:pPr>
      <w:rPr>
        <w:rFonts w:ascii="GHEA Grapalat" w:hAnsi="GHEA Grapalat"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5B919B4"/>
    <w:multiLevelType w:val="hybridMultilevel"/>
    <w:tmpl w:val="D20E115A"/>
    <w:lvl w:ilvl="0" w:tplc="8D9E55F4">
      <w:start w:val="1"/>
      <w:numFmt w:val="decimal"/>
      <w:lvlText w:val="%1."/>
      <w:lvlJc w:val="left"/>
      <w:pPr>
        <w:ind w:left="720" w:hanging="360"/>
      </w:pPr>
      <w:rPr>
        <w:rFonts w:ascii="GHEA Grapalat" w:hAnsi="GHEA Grapalat"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424643"/>
    <w:multiLevelType w:val="hybridMultilevel"/>
    <w:tmpl w:val="5D307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81979049">
    <w:abstractNumId w:val="23"/>
  </w:num>
  <w:num w:numId="2" w16cid:durableId="280459791">
    <w:abstractNumId w:val="10"/>
  </w:num>
  <w:num w:numId="3" w16cid:durableId="1363893972">
    <w:abstractNumId w:val="21"/>
  </w:num>
  <w:num w:numId="4" w16cid:durableId="32734247">
    <w:abstractNumId w:val="16"/>
  </w:num>
  <w:num w:numId="5" w16cid:durableId="322854423">
    <w:abstractNumId w:val="26"/>
  </w:num>
  <w:num w:numId="6" w16cid:durableId="1508709825">
    <w:abstractNumId w:val="23"/>
    <w:lvlOverride w:ilvl="0">
      <w:startOverride w:val="1"/>
    </w:lvlOverride>
    <w:lvlOverride w:ilvl="1"/>
    <w:lvlOverride w:ilvl="2"/>
    <w:lvlOverride w:ilvl="3"/>
    <w:lvlOverride w:ilvl="4"/>
    <w:lvlOverride w:ilvl="5"/>
    <w:lvlOverride w:ilvl="6"/>
    <w:lvlOverride w:ilvl="7"/>
    <w:lvlOverride w:ilvl="8"/>
  </w:num>
  <w:num w:numId="7" w16cid:durableId="7981879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3193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6942640">
    <w:abstractNumId w:val="18"/>
  </w:num>
  <w:num w:numId="10" w16cid:durableId="590510629">
    <w:abstractNumId w:val="4"/>
  </w:num>
  <w:num w:numId="11" w16cid:durableId="1190291364">
    <w:abstractNumId w:val="8"/>
  </w:num>
  <w:num w:numId="12" w16cid:durableId="2132282818">
    <w:abstractNumId w:val="34"/>
  </w:num>
  <w:num w:numId="13" w16cid:durableId="768962277">
    <w:abstractNumId w:val="29"/>
  </w:num>
  <w:num w:numId="14" w16cid:durableId="1142961712">
    <w:abstractNumId w:val="13"/>
  </w:num>
  <w:num w:numId="15" w16cid:durableId="716900146">
    <w:abstractNumId w:val="31"/>
  </w:num>
  <w:num w:numId="16" w16cid:durableId="447243555">
    <w:abstractNumId w:val="15"/>
  </w:num>
  <w:num w:numId="17" w16cid:durableId="1631133612">
    <w:abstractNumId w:val="5"/>
  </w:num>
  <w:num w:numId="18" w16cid:durableId="807161860">
    <w:abstractNumId w:val="1"/>
  </w:num>
  <w:num w:numId="19" w16cid:durableId="1947888202">
    <w:abstractNumId w:val="17"/>
  </w:num>
  <w:num w:numId="20" w16cid:durableId="8376987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2706517">
    <w:abstractNumId w:val="24"/>
  </w:num>
  <w:num w:numId="22" w16cid:durableId="1094322270">
    <w:abstractNumId w:val="7"/>
  </w:num>
  <w:num w:numId="23" w16cid:durableId="644817202">
    <w:abstractNumId w:val="20"/>
  </w:num>
  <w:num w:numId="24" w16cid:durableId="1496648683">
    <w:abstractNumId w:val="22"/>
  </w:num>
  <w:num w:numId="25" w16cid:durableId="1157838594">
    <w:abstractNumId w:val="14"/>
  </w:num>
  <w:num w:numId="26" w16cid:durableId="11150787">
    <w:abstractNumId w:val="6"/>
  </w:num>
  <w:num w:numId="27" w16cid:durableId="1620800890">
    <w:abstractNumId w:val="11"/>
  </w:num>
  <w:num w:numId="28" w16cid:durableId="1303341578">
    <w:abstractNumId w:val="3"/>
  </w:num>
  <w:num w:numId="29" w16cid:durableId="859704408">
    <w:abstractNumId w:val="2"/>
  </w:num>
  <w:num w:numId="30" w16cid:durableId="1093628713">
    <w:abstractNumId w:val="0"/>
  </w:num>
  <w:num w:numId="31" w16cid:durableId="607813279">
    <w:abstractNumId w:val="9"/>
  </w:num>
  <w:num w:numId="32" w16cid:durableId="2145194157">
    <w:abstractNumId w:val="27"/>
  </w:num>
  <w:num w:numId="33" w16cid:durableId="1393699146">
    <w:abstractNumId w:val="25"/>
  </w:num>
  <w:num w:numId="34" w16cid:durableId="75635110">
    <w:abstractNumId w:val="30"/>
  </w:num>
  <w:num w:numId="35" w16cid:durableId="1914310649">
    <w:abstractNumId w:val="12"/>
  </w:num>
  <w:num w:numId="36" w16cid:durableId="1560049691">
    <w:abstractNumId w:val="33"/>
  </w:num>
  <w:num w:numId="37" w16cid:durableId="295573797">
    <w:abstractNumId w:val="28"/>
  </w:num>
  <w:num w:numId="38" w16cid:durableId="406197446">
    <w:abstractNumId w:val="19"/>
  </w:num>
  <w:num w:numId="39" w16cid:durableId="175493312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23D"/>
    <w:rsid w:val="00017010"/>
    <w:rsid w:val="00056718"/>
    <w:rsid w:val="00062995"/>
    <w:rsid w:val="0006453A"/>
    <w:rsid w:val="00067239"/>
    <w:rsid w:val="00090702"/>
    <w:rsid w:val="000B1DC3"/>
    <w:rsid w:val="001B65F6"/>
    <w:rsid w:val="002C0940"/>
    <w:rsid w:val="0037540B"/>
    <w:rsid w:val="00404D87"/>
    <w:rsid w:val="004428DA"/>
    <w:rsid w:val="00490FE0"/>
    <w:rsid w:val="00593E88"/>
    <w:rsid w:val="00651E70"/>
    <w:rsid w:val="007226B4"/>
    <w:rsid w:val="0077723D"/>
    <w:rsid w:val="008A3B78"/>
    <w:rsid w:val="00AB6C5C"/>
    <w:rsid w:val="00D27FCF"/>
    <w:rsid w:val="00D4082D"/>
    <w:rsid w:val="00DC1FAC"/>
    <w:rsid w:val="00DF2142"/>
    <w:rsid w:val="00E65815"/>
    <w:rsid w:val="00F139AD"/>
    <w:rsid w:val="00FF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6AFEB"/>
  <w15:chartTrackingRefBased/>
  <w15:docId w15:val="{44287F38-9235-4CC3-9D8E-EC57EA21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9AD"/>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F139AD"/>
    <w:pPr>
      <w:keepNext/>
      <w:jc w:val="center"/>
      <w:outlineLvl w:val="0"/>
    </w:pPr>
    <w:rPr>
      <w:rFonts w:ascii="Arial Armenian" w:hAnsi="Arial Armenian"/>
      <w:sz w:val="28"/>
      <w:szCs w:val="20"/>
    </w:rPr>
  </w:style>
  <w:style w:type="paragraph" w:styleId="2">
    <w:name w:val="heading 2"/>
    <w:basedOn w:val="a"/>
    <w:next w:val="a"/>
    <w:link w:val="20"/>
    <w:qFormat/>
    <w:rsid w:val="00F139AD"/>
    <w:pPr>
      <w:keepNext/>
      <w:jc w:val="both"/>
      <w:outlineLvl w:val="1"/>
    </w:pPr>
    <w:rPr>
      <w:rFonts w:ascii="Arial LatArm" w:hAnsi="Arial LatArm"/>
      <w:b/>
      <w:color w:val="0000FF"/>
      <w:sz w:val="20"/>
      <w:szCs w:val="20"/>
    </w:rPr>
  </w:style>
  <w:style w:type="paragraph" w:styleId="3">
    <w:name w:val="heading 3"/>
    <w:basedOn w:val="a"/>
    <w:next w:val="a"/>
    <w:link w:val="30"/>
    <w:qFormat/>
    <w:rsid w:val="00F139A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F139AD"/>
    <w:pPr>
      <w:keepNext/>
      <w:outlineLvl w:val="3"/>
    </w:pPr>
    <w:rPr>
      <w:rFonts w:ascii="Arial LatArm" w:hAnsi="Arial LatArm"/>
      <w:i/>
      <w:sz w:val="18"/>
      <w:szCs w:val="20"/>
    </w:rPr>
  </w:style>
  <w:style w:type="paragraph" w:styleId="5">
    <w:name w:val="heading 5"/>
    <w:basedOn w:val="a"/>
    <w:next w:val="a"/>
    <w:link w:val="50"/>
    <w:qFormat/>
    <w:rsid w:val="00F139AD"/>
    <w:pPr>
      <w:keepNext/>
      <w:jc w:val="center"/>
      <w:outlineLvl w:val="4"/>
    </w:pPr>
    <w:rPr>
      <w:rFonts w:ascii="Arial LatArm" w:hAnsi="Arial LatArm"/>
      <w:b/>
      <w:sz w:val="26"/>
      <w:szCs w:val="20"/>
    </w:rPr>
  </w:style>
  <w:style w:type="paragraph" w:styleId="6">
    <w:name w:val="heading 6"/>
    <w:basedOn w:val="a"/>
    <w:next w:val="a"/>
    <w:link w:val="60"/>
    <w:qFormat/>
    <w:rsid w:val="00F139AD"/>
    <w:pPr>
      <w:keepNext/>
      <w:outlineLvl w:val="5"/>
    </w:pPr>
    <w:rPr>
      <w:rFonts w:ascii="Arial LatArm" w:hAnsi="Arial LatArm"/>
      <w:b/>
      <w:color w:val="000000"/>
      <w:sz w:val="22"/>
      <w:szCs w:val="20"/>
    </w:rPr>
  </w:style>
  <w:style w:type="paragraph" w:styleId="7">
    <w:name w:val="heading 7"/>
    <w:basedOn w:val="a"/>
    <w:next w:val="a"/>
    <w:link w:val="70"/>
    <w:qFormat/>
    <w:rsid w:val="00F139AD"/>
    <w:pPr>
      <w:keepNext/>
      <w:ind w:left="-66"/>
      <w:jc w:val="center"/>
      <w:outlineLvl w:val="6"/>
    </w:pPr>
    <w:rPr>
      <w:rFonts w:ascii="Times Armenian" w:hAnsi="Times Armenian"/>
      <w:b/>
      <w:sz w:val="20"/>
      <w:szCs w:val="20"/>
    </w:rPr>
  </w:style>
  <w:style w:type="paragraph" w:styleId="8">
    <w:name w:val="heading 8"/>
    <w:basedOn w:val="a"/>
    <w:next w:val="a"/>
    <w:link w:val="80"/>
    <w:qFormat/>
    <w:rsid w:val="00F139AD"/>
    <w:pPr>
      <w:keepNext/>
      <w:outlineLvl w:val="7"/>
    </w:pPr>
    <w:rPr>
      <w:rFonts w:ascii="Times Armenian" w:hAnsi="Times Armenian"/>
      <w:i/>
      <w:sz w:val="20"/>
      <w:szCs w:val="20"/>
    </w:rPr>
  </w:style>
  <w:style w:type="paragraph" w:styleId="9">
    <w:name w:val="heading 9"/>
    <w:basedOn w:val="a"/>
    <w:next w:val="a"/>
    <w:link w:val="90"/>
    <w:qFormat/>
    <w:rsid w:val="00F139A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39AD"/>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F139AD"/>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F139AD"/>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F139AD"/>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F139AD"/>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F139AD"/>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F139AD"/>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F139AD"/>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F139AD"/>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F139A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F139AD"/>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F139AD"/>
    <w:pPr>
      <w:tabs>
        <w:tab w:val="center" w:pos="4320"/>
        <w:tab w:val="right" w:pos="8640"/>
      </w:tabs>
    </w:pPr>
    <w:rPr>
      <w:sz w:val="20"/>
      <w:szCs w:val="20"/>
    </w:rPr>
  </w:style>
  <w:style w:type="character" w:customStyle="1" w:styleId="a6">
    <w:name w:val="Нижний колонтитул Знак"/>
    <w:basedOn w:val="a0"/>
    <w:link w:val="a5"/>
    <w:uiPriority w:val="99"/>
    <w:rsid w:val="00F139AD"/>
    <w:rPr>
      <w:rFonts w:ascii="Times New Roman" w:eastAsia="Times New Roman" w:hAnsi="Times New Roman" w:cs="Times New Roman"/>
      <w:sz w:val="20"/>
      <w:szCs w:val="20"/>
      <w:lang w:val="ru-RU" w:eastAsia="ru-RU" w:bidi="ru-RU"/>
    </w:rPr>
  </w:style>
  <w:style w:type="paragraph" w:styleId="31">
    <w:name w:val="Body Text Indent 3"/>
    <w:basedOn w:val="a"/>
    <w:link w:val="32"/>
    <w:rsid w:val="00F139A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F139AD"/>
    <w:rPr>
      <w:rFonts w:ascii="Times Armenian" w:eastAsia="Times New Roman" w:hAnsi="Times Armenian" w:cs="Times New Roman"/>
      <w:sz w:val="20"/>
      <w:szCs w:val="20"/>
      <w:lang w:val="ru-RU" w:eastAsia="ru-RU" w:bidi="ru-RU"/>
    </w:rPr>
  </w:style>
  <w:style w:type="paragraph" w:styleId="21">
    <w:name w:val="Body Text 2"/>
    <w:basedOn w:val="a"/>
    <w:link w:val="22"/>
    <w:rsid w:val="00F139A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F139AD"/>
    <w:rPr>
      <w:rFonts w:ascii="Arial LatArm" w:eastAsia="Times New Roman" w:hAnsi="Arial LatArm" w:cs="Times New Roman"/>
      <w:sz w:val="20"/>
      <w:szCs w:val="20"/>
      <w:lang w:val="ru-RU" w:eastAsia="ru-RU" w:bidi="ru-RU"/>
    </w:rPr>
  </w:style>
  <w:style w:type="paragraph" w:styleId="23">
    <w:name w:val="Body Text Indent 2"/>
    <w:basedOn w:val="a"/>
    <w:link w:val="24"/>
    <w:rsid w:val="00F139A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F139AD"/>
    <w:rPr>
      <w:rFonts w:ascii="Baltica" w:eastAsia="Times New Roman" w:hAnsi="Baltica" w:cs="Times New Roman"/>
      <w:sz w:val="20"/>
      <w:szCs w:val="20"/>
      <w:lang w:val="ru-RU" w:eastAsia="ru-RU" w:bidi="ru-RU"/>
    </w:rPr>
  </w:style>
  <w:style w:type="paragraph" w:customStyle="1" w:styleId="Char">
    <w:name w:val="Char"/>
    <w:basedOn w:val="a"/>
    <w:semiHidden/>
    <w:rsid w:val="00F139AD"/>
    <w:pPr>
      <w:spacing w:after="160" w:line="360" w:lineRule="auto"/>
      <w:ind w:firstLine="709"/>
      <w:jc w:val="both"/>
    </w:pPr>
    <w:rPr>
      <w:rFonts w:ascii="Arial AMU" w:hAnsi="Arial AMU" w:cs="Arial"/>
      <w:sz w:val="22"/>
      <w:szCs w:val="20"/>
    </w:rPr>
  </w:style>
  <w:style w:type="paragraph" w:customStyle="1" w:styleId="Default">
    <w:name w:val="Default"/>
    <w:rsid w:val="00F139AD"/>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F139AD"/>
    <w:rPr>
      <w:rFonts w:ascii="Tahoma" w:hAnsi="Tahoma"/>
      <w:sz w:val="16"/>
      <w:szCs w:val="16"/>
    </w:rPr>
  </w:style>
  <w:style w:type="character" w:customStyle="1" w:styleId="a8">
    <w:name w:val="Текст выноски Знак"/>
    <w:basedOn w:val="a0"/>
    <w:link w:val="a7"/>
    <w:rsid w:val="00F139AD"/>
    <w:rPr>
      <w:rFonts w:ascii="Tahoma" w:eastAsia="Times New Roman" w:hAnsi="Tahoma" w:cs="Times New Roman"/>
      <w:sz w:val="16"/>
      <w:szCs w:val="16"/>
      <w:lang w:val="ru-RU" w:eastAsia="ru-RU" w:bidi="ru-RU"/>
    </w:rPr>
  </w:style>
  <w:style w:type="character" w:styleId="a9">
    <w:name w:val="Hyperlink"/>
    <w:rsid w:val="00F139AD"/>
    <w:rPr>
      <w:color w:val="0000FF"/>
      <w:u w:val="single"/>
    </w:rPr>
  </w:style>
  <w:style w:type="character" w:customStyle="1" w:styleId="CharChar1">
    <w:name w:val="Char Char1"/>
    <w:locked/>
    <w:rsid w:val="00F139AD"/>
    <w:rPr>
      <w:rFonts w:ascii="Arial LatArm" w:hAnsi="Arial LatArm"/>
      <w:i/>
      <w:lang w:val="ru-RU" w:eastAsia="ru-RU" w:bidi="ru-RU"/>
    </w:rPr>
  </w:style>
  <w:style w:type="paragraph" w:styleId="aa">
    <w:name w:val="Body Text"/>
    <w:basedOn w:val="a"/>
    <w:link w:val="ab"/>
    <w:rsid w:val="00F139AD"/>
    <w:pPr>
      <w:spacing w:after="120"/>
    </w:pPr>
  </w:style>
  <w:style w:type="character" w:customStyle="1" w:styleId="ab">
    <w:name w:val="Основной текст Знак"/>
    <w:basedOn w:val="a0"/>
    <w:link w:val="aa"/>
    <w:rsid w:val="00F139AD"/>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F139AD"/>
    <w:pPr>
      <w:ind w:left="240" w:hanging="240"/>
    </w:pPr>
  </w:style>
  <w:style w:type="paragraph" w:styleId="ac">
    <w:name w:val="index heading"/>
    <w:basedOn w:val="a"/>
    <w:next w:val="11"/>
    <w:semiHidden/>
    <w:rsid w:val="00F139AD"/>
    <w:rPr>
      <w:sz w:val="20"/>
      <w:szCs w:val="20"/>
    </w:rPr>
  </w:style>
  <w:style w:type="paragraph" w:styleId="ad">
    <w:name w:val="header"/>
    <w:basedOn w:val="a"/>
    <w:link w:val="ae"/>
    <w:rsid w:val="00F139AD"/>
    <w:pPr>
      <w:tabs>
        <w:tab w:val="center" w:pos="4153"/>
        <w:tab w:val="right" w:pos="8306"/>
      </w:tabs>
    </w:pPr>
    <w:rPr>
      <w:sz w:val="20"/>
      <w:szCs w:val="20"/>
    </w:rPr>
  </w:style>
  <w:style w:type="character" w:customStyle="1" w:styleId="ae">
    <w:name w:val="Верхний колонтитул Знак"/>
    <w:basedOn w:val="a0"/>
    <w:link w:val="ad"/>
    <w:rsid w:val="00F139AD"/>
    <w:rPr>
      <w:rFonts w:ascii="Times New Roman" w:eastAsia="Times New Roman" w:hAnsi="Times New Roman" w:cs="Times New Roman"/>
      <w:sz w:val="20"/>
      <w:szCs w:val="20"/>
      <w:lang w:val="ru-RU" w:eastAsia="ru-RU" w:bidi="ru-RU"/>
    </w:rPr>
  </w:style>
  <w:style w:type="paragraph" w:styleId="33">
    <w:name w:val="Body Text 3"/>
    <w:basedOn w:val="a"/>
    <w:link w:val="34"/>
    <w:rsid w:val="00F139AD"/>
    <w:pPr>
      <w:jc w:val="both"/>
    </w:pPr>
    <w:rPr>
      <w:rFonts w:ascii="Arial LatArm" w:hAnsi="Arial LatArm"/>
      <w:sz w:val="20"/>
      <w:szCs w:val="20"/>
    </w:rPr>
  </w:style>
  <w:style w:type="character" w:customStyle="1" w:styleId="34">
    <w:name w:val="Основной текст 3 Знак"/>
    <w:basedOn w:val="a0"/>
    <w:link w:val="33"/>
    <w:rsid w:val="00F139AD"/>
    <w:rPr>
      <w:rFonts w:ascii="Arial LatArm" w:eastAsia="Times New Roman" w:hAnsi="Arial LatArm" w:cs="Times New Roman"/>
      <w:sz w:val="20"/>
      <w:szCs w:val="20"/>
      <w:lang w:val="ru-RU" w:eastAsia="ru-RU" w:bidi="ru-RU"/>
    </w:rPr>
  </w:style>
  <w:style w:type="paragraph" w:styleId="af">
    <w:name w:val="Title"/>
    <w:basedOn w:val="a"/>
    <w:link w:val="af0"/>
    <w:qFormat/>
    <w:rsid w:val="00F139AD"/>
    <w:pPr>
      <w:jc w:val="center"/>
    </w:pPr>
    <w:rPr>
      <w:rFonts w:ascii="Arial Armenian" w:hAnsi="Arial Armenian"/>
      <w:szCs w:val="20"/>
    </w:rPr>
  </w:style>
  <w:style w:type="character" w:customStyle="1" w:styleId="af0">
    <w:name w:val="Заголовок Знак"/>
    <w:basedOn w:val="a0"/>
    <w:link w:val="af"/>
    <w:rsid w:val="00F139AD"/>
    <w:rPr>
      <w:rFonts w:ascii="Arial Armenian" w:eastAsia="Times New Roman" w:hAnsi="Arial Armenian" w:cs="Times New Roman"/>
      <w:sz w:val="24"/>
      <w:szCs w:val="20"/>
      <w:lang w:val="ru-RU" w:eastAsia="ru-RU" w:bidi="ru-RU"/>
    </w:rPr>
  </w:style>
  <w:style w:type="character" w:styleId="af1">
    <w:name w:val="page number"/>
    <w:basedOn w:val="a0"/>
    <w:rsid w:val="00F139AD"/>
  </w:style>
  <w:style w:type="paragraph" w:styleId="af2">
    <w:name w:val="footnote text"/>
    <w:basedOn w:val="a"/>
    <w:link w:val="af3"/>
    <w:semiHidden/>
    <w:rsid w:val="00F139AD"/>
    <w:rPr>
      <w:rFonts w:ascii="Times Armenian" w:hAnsi="Times Armenian"/>
      <w:sz w:val="20"/>
      <w:szCs w:val="20"/>
    </w:rPr>
  </w:style>
  <w:style w:type="character" w:customStyle="1" w:styleId="af3">
    <w:name w:val="Текст сноски Знак"/>
    <w:basedOn w:val="a0"/>
    <w:link w:val="af2"/>
    <w:semiHidden/>
    <w:rsid w:val="00F139AD"/>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F139AD"/>
    <w:pPr>
      <w:spacing w:after="160" w:line="240" w:lineRule="exact"/>
    </w:pPr>
    <w:rPr>
      <w:rFonts w:ascii="Arial" w:hAnsi="Arial" w:cs="Arial"/>
      <w:sz w:val="20"/>
      <w:szCs w:val="20"/>
    </w:rPr>
  </w:style>
  <w:style w:type="paragraph" w:customStyle="1" w:styleId="norm">
    <w:name w:val="norm"/>
    <w:basedOn w:val="a"/>
    <w:rsid w:val="00F139AD"/>
    <w:pPr>
      <w:spacing w:line="480" w:lineRule="auto"/>
      <w:ind w:firstLine="709"/>
      <w:jc w:val="both"/>
    </w:pPr>
    <w:rPr>
      <w:rFonts w:ascii="Arial Armenian" w:hAnsi="Arial Armenian"/>
      <w:sz w:val="22"/>
      <w:szCs w:val="20"/>
    </w:rPr>
  </w:style>
  <w:style w:type="character" w:customStyle="1" w:styleId="normChar">
    <w:name w:val="norm Char"/>
    <w:locked/>
    <w:rsid w:val="00F139AD"/>
    <w:rPr>
      <w:rFonts w:ascii="Arial Armenian" w:hAnsi="Arial Armenian"/>
      <w:sz w:val="22"/>
      <w:lang w:val="ru-RU" w:eastAsia="ru-RU" w:bidi="ru-RU"/>
    </w:rPr>
  </w:style>
  <w:style w:type="character" w:customStyle="1" w:styleId="CharCharChar">
    <w:name w:val="Char Char Char"/>
    <w:rsid w:val="00F139AD"/>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F139AD"/>
    <w:pPr>
      <w:spacing w:before="100" w:beforeAutospacing="1" w:after="100" w:afterAutospacing="1"/>
    </w:pPr>
  </w:style>
  <w:style w:type="character" w:styleId="af5">
    <w:name w:val="Strong"/>
    <w:qFormat/>
    <w:rsid w:val="00F139AD"/>
    <w:rPr>
      <w:b/>
      <w:bCs/>
    </w:rPr>
  </w:style>
  <w:style w:type="character" w:styleId="af6">
    <w:name w:val="footnote reference"/>
    <w:semiHidden/>
    <w:rsid w:val="00F139AD"/>
    <w:rPr>
      <w:vertAlign w:val="superscript"/>
    </w:rPr>
  </w:style>
  <w:style w:type="character" w:customStyle="1" w:styleId="CharChar22">
    <w:name w:val="Char Char22"/>
    <w:rsid w:val="00F139AD"/>
    <w:rPr>
      <w:rFonts w:ascii="Arial Armenian" w:hAnsi="Arial Armenian"/>
      <w:sz w:val="28"/>
      <w:lang w:val="ru-RU"/>
    </w:rPr>
  </w:style>
  <w:style w:type="character" w:customStyle="1" w:styleId="CharChar20">
    <w:name w:val="Char Char20"/>
    <w:rsid w:val="00F139AD"/>
    <w:rPr>
      <w:rFonts w:ascii="Times LatArm" w:hAnsi="Times LatArm"/>
      <w:b/>
      <w:sz w:val="28"/>
      <w:lang w:val="ru-RU"/>
    </w:rPr>
  </w:style>
  <w:style w:type="character" w:customStyle="1" w:styleId="CharChar16">
    <w:name w:val="Char Char16"/>
    <w:rsid w:val="00F139AD"/>
    <w:rPr>
      <w:rFonts w:ascii="Times Armenian" w:hAnsi="Times Armenian"/>
      <w:b/>
      <w:lang w:val="ru-RU"/>
    </w:rPr>
  </w:style>
  <w:style w:type="character" w:customStyle="1" w:styleId="CharChar15">
    <w:name w:val="Char Char15"/>
    <w:rsid w:val="00F139AD"/>
    <w:rPr>
      <w:rFonts w:ascii="Times Armenian" w:hAnsi="Times Armenian"/>
      <w:i/>
      <w:lang w:val="ru-RU"/>
    </w:rPr>
  </w:style>
  <w:style w:type="character" w:customStyle="1" w:styleId="CharChar13">
    <w:name w:val="Char Char13"/>
    <w:rsid w:val="00F139AD"/>
    <w:rPr>
      <w:rFonts w:ascii="Arial Armenian" w:hAnsi="Arial Armenian"/>
      <w:lang w:val="ru-RU"/>
    </w:rPr>
  </w:style>
  <w:style w:type="character" w:styleId="af7">
    <w:name w:val="annotation reference"/>
    <w:semiHidden/>
    <w:rsid w:val="00F139AD"/>
    <w:rPr>
      <w:sz w:val="16"/>
      <w:szCs w:val="16"/>
    </w:rPr>
  </w:style>
  <w:style w:type="paragraph" w:styleId="af8">
    <w:name w:val="annotation text"/>
    <w:basedOn w:val="a"/>
    <w:link w:val="af9"/>
    <w:semiHidden/>
    <w:rsid w:val="00F139AD"/>
    <w:rPr>
      <w:rFonts w:ascii="Times Armenian" w:hAnsi="Times Armenian"/>
      <w:sz w:val="20"/>
      <w:szCs w:val="20"/>
    </w:rPr>
  </w:style>
  <w:style w:type="character" w:customStyle="1" w:styleId="af9">
    <w:name w:val="Текст примечания Знак"/>
    <w:basedOn w:val="a0"/>
    <w:link w:val="af8"/>
    <w:semiHidden/>
    <w:rsid w:val="00F139AD"/>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F139AD"/>
    <w:rPr>
      <w:b/>
      <w:bCs/>
    </w:rPr>
  </w:style>
  <w:style w:type="character" w:customStyle="1" w:styleId="afb">
    <w:name w:val="Тема примечания Знак"/>
    <w:basedOn w:val="af9"/>
    <w:link w:val="afa"/>
    <w:semiHidden/>
    <w:rsid w:val="00F139AD"/>
    <w:rPr>
      <w:rFonts w:ascii="Times Armenian" w:eastAsia="Times New Roman" w:hAnsi="Times Armenian" w:cs="Times New Roman"/>
      <w:b/>
      <w:bCs/>
      <w:sz w:val="20"/>
      <w:szCs w:val="20"/>
      <w:lang w:val="ru-RU" w:eastAsia="ru-RU" w:bidi="ru-RU"/>
    </w:rPr>
  </w:style>
  <w:style w:type="paragraph" w:styleId="afc">
    <w:name w:val="endnote text"/>
    <w:basedOn w:val="a"/>
    <w:link w:val="afd"/>
    <w:semiHidden/>
    <w:rsid w:val="00F139AD"/>
    <w:rPr>
      <w:rFonts w:ascii="Times Armenian" w:hAnsi="Times Armenian"/>
      <w:sz w:val="20"/>
      <w:szCs w:val="20"/>
    </w:rPr>
  </w:style>
  <w:style w:type="character" w:customStyle="1" w:styleId="afd">
    <w:name w:val="Текст концевой сноски Знак"/>
    <w:basedOn w:val="a0"/>
    <w:link w:val="afc"/>
    <w:semiHidden/>
    <w:rsid w:val="00F139AD"/>
    <w:rPr>
      <w:rFonts w:ascii="Times Armenian" w:eastAsia="Times New Roman" w:hAnsi="Times Armenian" w:cs="Times New Roman"/>
      <w:sz w:val="20"/>
      <w:szCs w:val="20"/>
      <w:lang w:val="ru-RU" w:eastAsia="ru-RU" w:bidi="ru-RU"/>
    </w:rPr>
  </w:style>
  <w:style w:type="character" w:styleId="afe">
    <w:name w:val="endnote reference"/>
    <w:semiHidden/>
    <w:rsid w:val="00F139AD"/>
    <w:rPr>
      <w:vertAlign w:val="superscript"/>
    </w:rPr>
  </w:style>
  <w:style w:type="paragraph" w:styleId="aff">
    <w:name w:val="Document Map"/>
    <w:basedOn w:val="a"/>
    <w:link w:val="aff0"/>
    <w:semiHidden/>
    <w:rsid w:val="00F139A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F139AD"/>
    <w:rPr>
      <w:rFonts w:ascii="Tahoma" w:eastAsia="Times New Roman" w:hAnsi="Tahoma" w:cs="Tahoma"/>
      <w:sz w:val="20"/>
      <w:szCs w:val="20"/>
      <w:shd w:val="clear" w:color="auto" w:fill="000080"/>
      <w:lang w:val="ru-RU" w:eastAsia="ru-RU" w:bidi="ru-RU"/>
    </w:rPr>
  </w:style>
  <w:style w:type="paragraph" w:styleId="aff1">
    <w:name w:val="Revision"/>
    <w:hidden/>
    <w:semiHidden/>
    <w:rsid w:val="00F139AD"/>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uiPriority w:val="39"/>
    <w:rsid w:val="00F139AD"/>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F139AD"/>
    <w:pPr>
      <w:spacing w:after="160" w:line="240" w:lineRule="exact"/>
    </w:pPr>
    <w:rPr>
      <w:rFonts w:ascii="Verdana" w:hAnsi="Verdana"/>
      <w:sz w:val="20"/>
      <w:szCs w:val="20"/>
    </w:rPr>
  </w:style>
  <w:style w:type="paragraph" w:customStyle="1" w:styleId="Style2">
    <w:name w:val="Style2"/>
    <w:basedOn w:val="a"/>
    <w:rsid w:val="00F139AD"/>
    <w:pPr>
      <w:jc w:val="center"/>
    </w:pPr>
    <w:rPr>
      <w:rFonts w:ascii="Arial Armenian" w:hAnsi="Arial Armenian"/>
      <w:w w:val="90"/>
      <w:sz w:val="22"/>
      <w:szCs w:val="20"/>
    </w:rPr>
  </w:style>
  <w:style w:type="character" w:customStyle="1" w:styleId="CharChar23">
    <w:name w:val="Char Char23"/>
    <w:rsid w:val="00F139AD"/>
    <w:rPr>
      <w:rFonts w:ascii="Arial Armenian" w:hAnsi="Arial Armenian"/>
      <w:sz w:val="28"/>
      <w:lang w:val="ru-RU" w:eastAsia="ru-RU" w:bidi="ru-RU"/>
    </w:rPr>
  </w:style>
  <w:style w:type="character" w:customStyle="1" w:styleId="CharChar21">
    <w:name w:val="Char Char21"/>
    <w:rsid w:val="00F139AD"/>
    <w:rPr>
      <w:rFonts w:ascii="Arial LatArm" w:hAnsi="Arial LatArm"/>
      <w:b/>
      <w:color w:val="0000FF"/>
      <w:lang w:val="ru-RU" w:eastAsia="ru-RU" w:bidi="ru-RU"/>
    </w:rPr>
  </w:style>
  <w:style w:type="paragraph" w:styleId="aff3">
    <w:name w:val="List Paragraph"/>
    <w:basedOn w:val="a"/>
    <w:link w:val="aff4"/>
    <w:uiPriority w:val="34"/>
    <w:qFormat/>
    <w:rsid w:val="00F139AD"/>
    <w:pPr>
      <w:ind w:left="720"/>
    </w:pPr>
    <w:rPr>
      <w:rFonts w:ascii="Times Armenian" w:hAnsi="Times Armenian"/>
    </w:rPr>
  </w:style>
  <w:style w:type="character" w:customStyle="1" w:styleId="CharChar25">
    <w:name w:val="Char Char25"/>
    <w:rsid w:val="00F139AD"/>
    <w:rPr>
      <w:rFonts w:ascii="Arial Armenian" w:hAnsi="Arial Armenian"/>
      <w:sz w:val="28"/>
      <w:lang w:val="ru-RU" w:eastAsia="ru-RU" w:bidi="ru-RU"/>
    </w:rPr>
  </w:style>
  <w:style w:type="character" w:customStyle="1" w:styleId="CharChar24">
    <w:name w:val="Char Char24"/>
    <w:rsid w:val="00F139AD"/>
    <w:rPr>
      <w:rFonts w:ascii="Arial LatArm" w:hAnsi="Arial LatArm"/>
      <w:b/>
      <w:color w:val="0000FF"/>
      <w:lang w:val="ru-RU" w:eastAsia="ru-RU" w:bidi="ru-RU"/>
    </w:rPr>
  </w:style>
  <w:style w:type="paragraph" w:styleId="aff5">
    <w:name w:val="Block Text"/>
    <w:basedOn w:val="a"/>
    <w:rsid w:val="00F139A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F139AD"/>
    <w:pPr>
      <w:autoSpaceDE w:val="0"/>
      <w:autoSpaceDN w:val="0"/>
      <w:adjustRightInd w:val="0"/>
    </w:pPr>
    <w:rPr>
      <w:rFonts w:ascii="Times Armenian" w:hAnsi="Times Armenian"/>
    </w:rPr>
  </w:style>
  <w:style w:type="paragraph" w:customStyle="1" w:styleId="Normal2">
    <w:name w:val="Normal+2"/>
    <w:basedOn w:val="a"/>
    <w:next w:val="a"/>
    <w:rsid w:val="00F139A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F139AD"/>
    <w:pPr>
      <w:widowControl w:val="0"/>
      <w:adjustRightInd w:val="0"/>
      <w:spacing w:after="160" w:line="240" w:lineRule="exact"/>
    </w:pPr>
    <w:rPr>
      <w:sz w:val="20"/>
      <w:szCs w:val="20"/>
    </w:rPr>
  </w:style>
  <w:style w:type="paragraph" w:customStyle="1" w:styleId="xl63">
    <w:name w:val="xl63"/>
    <w:basedOn w:val="a"/>
    <w:rsid w:val="00F13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F13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F139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F139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F139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F139A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F139A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F139A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F139A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F139A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F139A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F139A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F139A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F139A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F139A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F139A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F139A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F139AD"/>
    <w:pPr>
      <w:spacing w:before="100" w:beforeAutospacing="1" w:after="100" w:afterAutospacing="1"/>
    </w:pPr>
    <w:rPr>
      <w:rFonts w:eastAsia="Arial Unicode MS"/>
      <w:sz w:val="16"/>
      <w:szCs w:val="16"/>
    </w:rPr>
  </w:style>
  <w:style w:type="paragraph" w:customStyle="1" w:styleId="font13">
    <w:name w:val="font13"/>
    <w:basedOn w:val="a"/>
    <w:rsid w:val="00F139A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F139A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F139A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F139A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F139A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F139AD"/>
    <w:pPr>
      <w:suppressAutoHyphens/>
      <w:spacing w:line="100" w:lineRule="atLeast"/>
    </w:pPr>
    <w:rPr>
      <w:kern w:val="1"/>
      <w:sz w:val="20"/>
      <w:szCs w:val="20"/>
    </w:rPr>
  </w:style>
  <w:style w:type="character" w:styleId="aff6">
    <w:name w:val="FollowedHyperlink"/>
    <w:rsid w:val="00F139AD"/>
    <w:rPr>
      <w:color w:val="800080"/>
      <w:u w:val="single"/>
    </w:rPr>
  </w:style>
  <w:style w:type="character" w:customStyle="1" w:styleId="CharCharCharChar1">
    <w:name w:val="Char Char Char Char1"/>
    <w:aliases w:val=" Char Char Char Char Char Char"/>
    <w:rsid w:val="00F139AD"/>
    <w:rPr>
      <w:rFonts w:ascii="Arial LatArm" w:hAnsi="Arial LatArm"/>
      <w:sz w:val="24"/>
      <w:lang w:val="ru-RU" w:eastAsia="ru-RU" w:bidi="ru-RU"/>
    </w:rPr>
  </w:style>
  <w:style w:type="character" w:customStyle="1" w:styleId="CharChar">
    <w:name w:val="Char Char"/>
    <w:locked/>
    <w:rsid w:val="00F139AD"/>
    <w:rPr>
      <w:lang w:val="ru-RU" w:eastAsia="ru-RU" w:bidi="ru-RU"/>
    </w:rPr>
  </w:style>
  <w:style w:type="paragraph" w:customStyle="1" w:styleId="Char3CharCharChar">
    <w:name w:val="Char3 Char Char Char"/>
    <w:basedOn w:val="a"/>
    <w:next w:val="a"/>
    <w:semiHidden/>
    <w:rsid w:val="00F139A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F139AD"/>
    <w:rPr>
      <w:rFonts w:ascii="Times Armenian" w:eastAsia="Times New Roman" w:hAnsi="Times Armenian" w:cs="Times New Roman"/>
      <w:sz w:val="24"/>
      <w:szCs w:val="24"/>
      <w:lang w:val="ru-RU" w:eastAsia="ru-RU" w:bidi="ru-RU"/>
    </w:rPr>
  </w:style>
  <w:style w:type="character" w:styleId="aff7">
    <w:name w:val="Emphasis"/>
    <w:qFormat/>
    <w:rsid w:val="00F139AD"/>
    <w:rPr>
      <w:i/>
      <w:iCs/>
    </w:rPr>
  </w:style>
  <w:style w:type="character" w:customStyle="1" w:styleId="CharChar4">
    <w:name w:val="Char Char4"/>
    <w:locked/>
    <w:rsid w:val="00F139AD"/>
    <w:rPr>
      <w:sz w:val="24"/>
      <w:szCs w:val="24"/>
      <w:lang w:val="ru-RU" w:eastAsia="ru-RU" w:bidi="ru-RU"/>
    </w:rPr>
  </w:style>
  <w:style w:type="paragraph" w:customStyle="1" w:styleId="msonormalcxspmiddle">
    <w:name w:val="msonormalcxspmiddle"/>
    <w:basedOn w:val="a"/>
    <w:rsid w:val="00F139AD"/>
    <w:pPr>
      <w:spacing w:before="100" w:beforeAutospacing="1" w:after="100" w:afterAutospacing="1"/>
    </w:pPr>
  </w:style>
  <w:style w:type="character" w:customStyle="1" w:styleId="CharChar5">
    <w:name w:val="Char Char5"/>
    <w:locked/>
    <w:rsid w:val="00F139AD"/>
    <w:rPr>
      <w:sz w:val="24"/>
      <w:szCs w:val="24"/>
      <w:lang w:val="ru-RU" w:eastAsia="ru-RU" w:bidi="ru-RU"/>
    </w:rPr>
  </w:style>
  <w:style w:type="table" w:styleId="25">
    <w:name w:val="Table Simple 2"/>
    <w:basedOn w:val="a1"/>
    <w:rsid w:val="00F139AD"/>
    <w:pPr>
      <w:spacing w:after="0" w:line="240" w:lineRule="auto"/>
    </w:pPr>
    <w:rPr>
      <w:rFonts w:ascii="Times New Roman" w:eastAsia="Times New Roman" w:hAnsi="Times New Roman" w:cs="Times New Roman"/>
      <w:sz w:val="20"/>
      <w:szCs w:val="20"/>
      <w:lang w:val="ru-RU"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F13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139AD"/>
    <w:rPr>
      <w:rFonts w:ascii="Courier New" w:eastAsia="Times New Roman" w:hAnsi="Courier New" w:cs="Courier New"/>
      <w:sz w:val="20"/>
      <w:szCs w:val="20"/>
      <w:lang w:val="ru-RU" w:eastAsia="ru-RU"/>
    </w:rPr>
  </w:style>
  <w:style w:type="character" w:customStyle="1" w:styleId="y2iqfc">
    <w:name w:val="y2iqfc"/>
    <w:basedOn w:val="a0"/>
    <w:rsid w:val="00F13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100</Pages>
  <Words>20478</Words>
  <Characters>116725</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GA-H510M</dc:creator>
  <cp:keywords/>
  <dc:description/>
  <cp:lastModifiedBy>User</cp:lastModifiedBy>
  <cp:revision>33</cp:revision>
  <dcterms:created xsi:type="dcterms:W3CDTF">2023-07-26T06:14:00Z</dcterms:created>
  <dcterms:modified xsi:type="dcterms:W3CDTF">2023-08-04T05:50:00Z</dcterms:modified>
</cp:coreProperties>
</file>